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4241B" w14:textId="77777777" w:rsidR="00E73773" w:rsidRPr="008D1EB6" w:rsidRDefault="00E73773" w:rsidP="000A0666">
      <w:pPr>
        <w:spacing w:line="480" w:lineRule="auto"/>
        <w:contextualSpacing/>
        <w:rPr>
          <w:rFonts w:ascii="Times New Roman" w:hAnsi="Times New Roman" w:cs="Times New Roman"/>
          <w:sz w:val="22"/>
          <w:szCs w:val="22"/>
        </w:rPr>
      </w:pPr>
    </w:p>
    <w:p w14:paraId="62CA2C72" w14:textId="5441C7CC" w:rsidR="00F411E8" w:rsidRPr="00305018" w:rsidRDefault="00F411E8" w:rsidP="000A0666">
      <w:pPr>
        <w:spacing w:line="480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8D1EB6">
        <w:rPr>
          <w:rFonts w:ascii="Times New Roman" w:hAnsi="Times New Roman" w:cs="Times New Roman"/>
          <w:sz w:val="22"/>
          <w:szCs w:val="22"/>
        </w:rPr>
        <w:t xml:space="preserve">Supplemental Table 1: </w:t>
      </w:r>
      <w:r w:rsidR="0018481B">
        <w:rPr>
          <w:rFonts w:ascii="Times New Roman" w:hAnsi="Times New Roman" w:cs="Times New Roman"/>
          <w:sz w:val="22"/>
          <w:szCs w:val="22"/>
        </w:rPr>
        <w:t>Uni</w:t>
      </w:r>
      <w:ins w:id="0" w:author="Curtiland Deville" w:date="2020-04-08T20:14:00Z">
        <w:r w:rsidR="00A03D3F">
          <w:rPr>
            <w:rFonts w:ascii="Times New Roman" w:hAnsi="Times New Roman" w:cs="Times New Roman"/>
            <w:sz w:val="22"/>
            <w:szCs w:val="22"/>
          </w:rPr>
          <w:t>- and multi</w:t>
        </w:r>
      </w:ins>
      <w:r w:rsidR="0018481B">
        <w:rPr>
          <w:rFonts w:ascii="Times New Roman" w:hAnsi="Times New Roman" w:cs="Times New Roman"/>
          <w:sz w:val="22"/>
          <w:szCs w:val="22"/>
        </w:rPr>
        <w:t>variable</w:t>
      </w:r>
      <w:r w:rsidRPr="008D1EB6">
        <w:rPr>
          <w:rFonts w:ascii="Times New Roman" w:hAnsi="Times New Roman" w:cs="Times New Roman"/>
          <w:sz w:val="22"/>
          <w:szCs w:val="22"/>
        </w:rPr>
        <w:t xml:space="preserve"> (Cox regression) association of biochemical failure with baseline demographic, clinical, and treatment characteristics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  <w:tblPrChange w:id="1" w:author="Curtiland Deville" w:date="2020-04-08T20:18:00Z">
          <w:tblPr>
            <w:tblStyle w:val="TableGrid"/>
            <w:tblW w:w="7465" w:type="dxa"/>
            <w:tblLook w:val="04A0" w:firstRow="1" w:lastRow="0" w:firstColumn="1" w:lastColumn="0" w:noHBand="0" w:noVBand="1"/>
          </w:tblPr>
        </w:tblPrChange>
      </w:tblPr>
      <w:tblGrid>
        <w:gridCol w:w="2610"/>
        <w:gridCol w:w="1710"/>
        <w:gridCol w:w="2794"/>
        <w:gridCol w:w="2876"/>
        <w:tblGridChange w:id="2">
          <w:tblGrid>
            <w:gridCol w:w="2785"/>
            <w:gridCol w:w="1800"/>
            <w:gridCol w:w="2880"/>
            <w:gridCol w:w="2880"/>
          </w:tblGrid>
        </w:tblGridChange>
      </w:tblGrid>
      <w:tr w:rsidR="00A03D3F" w:rsidRPr="008D1EB6" w14:paraId="33B1A91B" w14:textId="30C16CFD" w:rsidTr="001E3269">
        <w:trPr>
          <w:trHeight w:val="71"/>
          <w:trPrChange w:id="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4" w:author="Curtiland Deville" w:date="2020-04-08T20:18:00Z">
              <w:tcPr>
                <w:tcW w:w="2785" w:type="dxa"/>
              </w:tcPr>
            </w:tcPrChange>
          </w:tcPr>
          <w:p w14:paraId="01180F5F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5" w:author="Curtiland Deville" w:date="2020-04-08T20:18:00Z">
              <w:tcPr>
                <w:tcW w:w="1800" w:type="dxa"/>
                <w:noWrap/>
              </w:tcPr>
            </w:tcPrChange>
          </w:tcPr>
          <w:p w14:paraId="13126FF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794" w:type="dxa"/>
            <w:tcPrChange w:id="6" w:author="Curtiland Deville" w:date="2020-04-08T20:18:00Z">
              <w:tcPr>
                <w:tcW w:w="2880" w:type="dxa"/>
              </w:tcPr>
            </w:tcPrChange>
          </w:tcPr>
          <w:p w14:paraId="7B9CA833" w14:textId="64D64F02" w:rsidR="00A03D3F" w:rsidRDefault="00A03D3F">
            <w:pPr>
              <w:spacing w:line="480" w:lineRule="auto"/>
              <w:contextualSpacing/>
              <w:jc w:val="center"/>
              <w:rPr>
                <w:ins w:id="7" w:author="Curtiland Deville" w:date="2020-04-08T20:15:00Z"/>
                <w:rFonts w:ascii="Times New Roman" w:hAnsi="Times New Roman" w:cs="Times New Roman"/>
                <w:sz w:val="22"/>
                <w:szCs w:val="22"/>
              </w:rPr>
              <w:pPrChange w:id="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9" w:author="Curtiland Deville" w:date="2020-04-08T20:15:00Z">
              <w:r w:rsidRPr="00A03D3F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Univariable</w:t>
              </w:r>
            </w:ins>
          </w:p>
          <w:p w14:paraId="455D9F36" w14:textId="5EBC5F30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(HR, 95% CI; P value)</w:t>
            </w:r>
          </w:p>
        </w:tc>
        <w:tc>
          <w:tcPr>
            <w:tcW w:w="2876" w:type="dxa"/>
            <w:tcPrChange w:id="11" w:author="Curtiland Deville" w:date="2020-04-08T20:18:00Z">
              <w:tcPr>
                <w:tcW w:w="2880" w:type="dxa"/>
              </w:tcPr>
            </w:tcPrChange>
          </w:tcPr>
          <w:p w14:paraId="6007D50C" w14:textId="0CA1F046" w:rsidR="00A03D3F" w:rsidRDefault="00A03D3F">
            <w:pPr>
              <w:spacing w:line="480" w:lineRule="auto"/>
              <w:contextualSpacing/>
              <w:jc w:val="center"/>
              <w:rPr>
                <w:ins w:id="12" w:author="Curtiland Deville" w:date="2020-04-08T20:16:00Z"/>
                <w:rFonts w:ascii="Times New Roman" w:hAnsi="Times New Roman" w:cs="Times New Roman"/>
                <w:sz w:val="22"/>
                <w:szCs w:val="22"/>
              </w:rPr>
              <w:pPrChange w:id="1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4" w:author="Curtiland Deville" w:date="2020-04-08T20:16:00Z">
              <w:r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Multivariable</w:t>
              </w:r>
            </w:ins>
          </w:p>
          <w:p w14:paraId="077EF15E" w14:textId="6D9AA063" w:rsidR="00A03D3F" w:rsidRPr="008D1EB6" w:rsidRDefault="00A03D3F">
            <w:pPr>
              <w:spacing w:line="480" w:lineRule="auto"/>
              <w:contextualSpacing/>
              <w:jc w:val="center"/>
              <w:rPr>
                <w:ins w:id="15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(HR, 95% CI, P value)</w:t>
              </w:r>
            </w:ins>
          </w:p>
        </w:tc>
      </w:tr>
      <w:tr w:rsidR="00A03D3F" w:rsidRPr="008D1EB6" w14:paraId="674E18B6" w14:textId="2BFE5341" w:rsidTr="001E3269">
        <w:trPr>
          <w:trHeight w:val="71"/>
          <w:trPrChange w:id="18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9" w:author="Curtiland Deville" w:date="2020-04-08T20:18:00Z">
              <w:tcPr>
                <w:tcW w:w="2785" w:type="dxa"/>
              </w:tcPr>
            </w:tcPrChange>
          </w:tcPr>
          <w:p w14:paraId="41B141BB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 (</w:t>
            </w:r>
            <w:proofErr w:type="spellStart"/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yrs</w:t>
            </w:r>
            <w:proofErr w:type="spellEnd"/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710" w:type="dxa"/>
            <w:noWrap/>
            <w:tcPrChange w:id="20" w:author="Curtiland Deville" w:date="2020-04-08T20:18:00Z">
              <w:tcPr>
                <w:tcW w:w="1800" w:type="dxa"/>
                <w:noWrap/>
              </w:tcPr>
            </w:tcPrChange>
          </w:tcPr>
          <w:p w14:paraId="4833835E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Continuous</w:t>
            </w:r>
          </w:p>
        </w:tc>
        <w:tc>
          <w:tcPr>
            <w:tcW w:w="2794" w:type="dxa"/>
            <w:tcPrChange w:id="21" w:author="Curtiland Deville" w:date="2020-04-08T20:18:00Z">
              <w:tcPr>
                <w:tcW w:w="2880" w:type="dxa"/>
              </w:tcPr>
            </w:tcPrChange>
          </w:tcPr>
          <w:p w14:paraId="7B437E38" w14:textId="3B8B5A2A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2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1.008, (0.965, 1.053); 0.723</w:t>
            </w:r>
          </w:p>
        </w:tc>
        <w:tc>
          <w:tcPr>
            <w:tcW w:w="2876" w:type="dxa"/>
            <w:tcPrChange w:id="23" w:author="Curtiland Deville" w:date="2020-04-08T20:18:00Z">
              <w:tcPr>
                <w:tcW w:w="2880" w:type="dxa"/>
              </w:tcPr>
            </w:tcPrChange>
          </w:tcPr>
          <w:p w14:paraId="56CCAF9E" w14:textId="7BB0B628" w:rsidR="00A03D3F" w:rsidRPr="008D1EB6" w:rsidRDefault="00EC4439">
            <w:pPr>
              <w:spacing w:line="480" w:lineRule="auto"/>
              <w:contextualSpacing/>
              <w:jc w:val="center"/>
              <w:rPr>
                <w:ins w:id="24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2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26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16AECC41" w14:textId="057A136C" w:rsidTr="001E3269">
        <w:trPr>
          <w:trHeight w:val="71"/>
          <w:trPrChange w:id="27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28" w:author="Curtiland Deville" w:date="2020-04-08T20:18:00Z">
              <w:tcPr>
                <w:tcW w:w="2785" w:type="dxa"/>
              </w:tcPr>
            </w:tcPrChange>
          </w:tcPr>
          <w:p w14:paraId="3A16ED6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Race/Ethnicity</w:t>
            </w:r>
          </w:p>
          <w:p w14:paraId="1C9DBEB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(white referent)</w:t>
            </w:r>
          </w:p>
        </w:tc>
        <w:tc>
          <w:tcPr>
            <w:tcW w:w="1710" w:type="dxa"/>
            <w:noWrap/>
            <w:tcPrChange w:id="29" w:author="Curtiland Deville" w:date="2020-04-08T20:18:00Z">
              <w:tcPr>
                <w:tcW w:w="1800" w:type="dxa"/>
                <w:noWrap/>
              </w:tcPr>
            </w:tcPrChange>
          </w:tcPr>
          <w:p w14:paraId="6AA949F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Black</w:t>
            </w:r>
          </w:p>
        </w:tc>
        <w:tc>
          <w:tcPr>
            <w:tcW w:w="2794" w:type="dxa"/>
            <w:tcPrChange w:id="30" w:author="Curtiland Deville" w:date="2020-04-08T20:18:00Z">
              <w:tcPr>
                <w:tcW w:w="2880" w:type="dxa"/>
              </w:tcPr>
            </w:tcPrChange>
          </w:tcPr>
          <w:p w14:paraId="7B877560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3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1.620, (0.388, 6.753); 0.508</w:t>
            </w:r>
          </w:p>
        </w:tc>
        <w:tc>
          <w:tcPr>
            <w:tcW w:w="2876" w:type="dxa"/>
            <w:tcPrChange w:id="32" w:author="Curtiland Deville" w:date="2020-04-08T20:18:00Z">
              <w:tcPr>
                <w:tcW w:w="2880" w:type="dxa"/>
              </w:tcPr>
            </w:tcPrChange>
          </w:tcPr>
          <w:p w14:paraId="3747D39A" w14:textId="454903B5" w:rsidR="00A03D3F" w:rsidRPr="008D1EB6" w:rsidRDefault="00EC4439">
            <w:pPr>
              <w:spacing w:line="480" w:lineRule="auto"/>
              <w:contextualSpacing/>
              <w:jc w:val="center"/>
              <w:rPr>
                <w:ins w:id="33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3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35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36E157E4" w14:textId="598D8BB7" w:rsidTr="001E3269">
        <w:trPr>
          <w:trHeight w:val="71"/>
          <w:trPrChange w:id="36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37" w:author="Curtiland Deville" w:date="2020-04-08T20:18:00Z">
              <w:tcPr>
                <w:tcW w:w="2785" w:type="dxa"/>
              </w:tcPr>
            </w:tcPrChange>
          </w:tcPr>
          <w:p w14:paraId="4ADE8E2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Pre-operative PSA (ng/mL)</w:t>
            </w:r>
          </w:p>
        </w:tc>
        <w:tc>
          <w:tcPr>
            <w:tcW w:w="1710" w:type="dxa"/>
            <w:noWrap/>
            <w:tcPrChange w:id="38" w:author="Curtiland Deville" w:date="2020-04-08T20:18:00Z">
              <w:tcPr>
                <w:tcW w:w="1800" w:type="dxa"/>
                <w:noWrap/>
              </w:tcPr>
            </w:tcPrChange>
          </w:tcPr>
          <w:p w14:paraId="56FFBB3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Continuous</w:t>
            </w:r>
          </w:p>
        </w:tc>
        <w:tc>
          <w:tcPr>
            <w:tcW w:w="2794" w:type="dxa"/>
            <w:tcPrChange w:id="39" w:author="Curtiland Deville" w:date="2020-04-08T20:18:00Z">
              <w:tcPr>
                <w:tcW w:w="2880" w:type="dxa"/>
              </w:tcPr>
            </w:tcPrChange>
          </w:tcPr>
          <w:p w14:paraId="2BBE196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4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0.995, (0.956, 1.035); 0.794</w:t>
            </w:r>
          </w:p>
        </w:tc>
        <w:tc>
          <w:tcPr>
            <w:tcW w:w="2876" w:type="dxa"/>
            <w:tcPrChange w:id="41" w:author="Curtiland Deville" w:date="2020-04-08T20:18:00Z">
              <w:tcPr>
                <w:tcW w:w="2880" w:type="dxa"/>
              </w:tcPr>
            </w:tcPrChange>
          </w:tcPr>
          <w:p w14:paraId="2635E457" w14:textId="1D20153E" w:rsidR="00A03D3F" w:rsidRPr="008D1EB6" w:rsidRDefault="00EC4439">
            <w:pPr>
              <w:spacing w:line="480" w:lineRule="auto"/>
              <w:contextualSpacing/>
              <w:jc w:val="center"/>
              <w:rPr>
                <w:ins w:id="42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4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44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7620790E" w14:textId="7C85B6EB" w:rsidTr="001E3269">
        <w:trPr>
          <w:trHeight w:val="71"/>
          <w:trPrChange w:id="45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46" w:author="Curtiland Deville" w:date="2020-04-08T20:18:00Z">
              <w:tcPr>
                <w:tcW w:w="2785" w:type="dxa"/>
                <w:vMerge w:val="restart"/>
              </w:tcPr>
            </w:tcPrChange>
          </w:tcPr>
          <w:p w14:paraId="7DF586A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Pathologic Tumor Stage</w:t>
            </w:r>
          </w:p>
          <w:p w14:paraId="4F3B1FFD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(T2 referent)</w:t>
            </w:r>
          </w:p>
        </w:tc>
        <w:tc>
          <w:tcPr>
            <w:tcW w:w="1710" w:type="dxa"/>
            <w:noWrap/>
            <w:tcPrChange w:id="47" w:author="Curtiland Deville" w:date="2020-04-08T20:18:00Z">
              <w:tcPr>
                <w:tcW w:w="1800" w:type="dxa"/>
                <w:noWrap/>
              </w:tcPr>
            </w:tcPrChange>
          </w:tcPr>
          <w:p w14:paraId="2A4701A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T3</w:t>
            </w:r>
          </w:p>
        </w:tc>
        <w:tc>
          <w:tcPr>
            <w:tcW w:w="2794" w:type="dxa"/>
            <w:tcPrChange w:id="48" w:author="Curtiland Deville" w:date="2020-04-08T20:18:00Z">
              <w:tcPr>
                <w:tcW w:w="2880" w:type="dxa"/>
              </w:tcPr>
            </w:tcPrChange>
          </w:tcPr>
          <w:p w14:paraId="01174E38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4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1.526, (0.804, 2.898); 0.196</w:t>
            </w:r>
          </w:p>
        </w:tc>
        <w:tc>
          <w:tcPr>
            <w:tcW w:w="2876" w:type="dxa"/>
            <w:tcPrChange w:id="50" w:author="Curtiland Deville" w:date="2020-04-08T20:18:00Z">
              <w:tcPr>
                <w:tcW w:w="2880" w:type="dxa"/>
              </w:tcPr>
            </w:tcPrChange>
          </w:tcPr>
          <w:p w14:paraId="30C742FE" w14:textId="72DBA0DF" w:rsidR="00A03D3F" w:rsidRPr="008D1EB6" w:rsidRDefault="00EC4439">
            <w:pPr>
              <w:spacing w:line="480" w:lineRule="auto"/>
              <w:contextualSpacing/>
              <w:jc w:val="center"/>
              <w:rPr>
                <w:ins w:id="51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5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53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8D759A8" w14:textId="6761DA38" w:rsidTr="001E3269">
        <w:trPr>
          <w:trHeight w:val="71"/>
          <w:trPrChange w:id="54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55" w:author="Curtiland Deville" w:date="2020-04-08T20:18:00Z">
              <w:tcPr>
                <w:tcW w:w="2785" w:type="dxa"/>
                <w:vMerge/>
              </w:tcPr>
            </w:tcPrChange>
          </w:tcPr>
          <w:p w14:paraId="56D10F9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56" w:author="Curtiland Deville" w:date="2020-04-08T20:18:00Z">
              <w:tcPr>
                <w:tcW w:w="1800" w:type="dxa"/>
                <w:noWrap/>
              </w:tcPr>
            </w:tcPrChange>
          </w:tcPr>
          <w:p w14:paraId="2D4EE7E6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T4+unknown</w:t>
            </w:r>
          </w:p>
        </w:tc>
        <w:tc>
          <w:tcPr>
            <w:tcW w:w="2794" w:type="dxa"/>
            <w:tcPrChange w:id="57" w:author="Curtiland Deville" w:date="2020-04-08T20:18:00Z">
              <w:tcPr>
                <w:tcW w:w="2880" w:type="dxa"/>
              </w:tcPr>
            </w:tcPrChange>
          </w:tcPr>
          <w:p w14:paraId="47231B33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5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0.876, (0.116, 6.614); 0.898</w:t>
            </w:r>
          </w:p>
        </w:tc>
        <w:tc>
          <w:tcPr>
            <w:tcW w:w="2876" w:type="dxa"/>
            <w:tcPrChange w:id="59" w:author="Curtiland Deville" w:date="2020-04-08T20:18:00Z">
              <w:tcPr>
                <w:tcW w:w="2880" w:type="dxa"/>
              </w:tcPr>
            </w:tcPrChange>
          </w:tcPr>
          <w:p w14:paraId="2FFD8F48" w14:textId="6EB77170" w:rsidR="00A03D3F" w:rsidRPr="008D1EB6" w:rsidRDefault="00EC4439">
            <w:pPr>
              <w:spacing w:line="480" w:lineRule="auto"/>
              <w:contextualSpacing/>
              <w:jc w:val="center"/>
              <w:rPr>
                <w:ins w:id="60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6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62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020542F6" w14:textId="2D6E7714" w:rsidTr="001E3269">
        <w:trPr>
          <w:trHeight w:val="71"/>
          <w:trPrChange w:id="6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64" w:author="Curtiland Deville" w:date="2020-04-08T20:18:00Z">
              <w:tcPr>
                <w:tcW w:w="2785" w:type="dxa"/>
                <w:vMerge w:val="restart"/>
              </w:tcPr>
            </w:tcPrChange>
          </w:tcPr>
          <w:p w14:paraId="68974B9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Pathologic Nodal Stage </w:t>
            </w: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N0)</w:t>
            </w:r>
          </w:p>
        </w:tc>
        <w:tc>
          <w:tcPr>
            <w:tcW w:w="1710" w:type="dxa"/>
            <w:noWrap/>
            <w:tcPrChange w:id="65" w:author="Curtiland Deville" w:date="2020-04-08T20:18:00Z">
              <w:tcPr>
                <w:tcW w:w="1800" w:type="dxa"/>
                <w:noWrap/>
              </w:tcPr>
            </w:tcPrChange>
          </w:tcPr>
          <w:p w14:paraId="0F3C87C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N1</w:t>
            </w:r>
          </w:p>
        </w:tc>
        <w:tc>
          <w:tcPr>
            <w:tcW w:w="2794" w:type="dxa"/>
            <w:tcPrChange w:id="66" w:author="Curtiland Deville" w:date="2020-04-08T20:18:00Z">
              <w:tcPr>
                <w:tcW w:w="2880" w:type="dxa"/>
              </w:tcPr>
            </w:tcPrChange>
          </w:tcPr>
          <w:p w14:paraId="20308FB1" w14:textId="6C0EC19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6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1.127, (0.399, 3.185); 0.822</w:t>
            </w:r>
          </w:p>
        </w:tc>
        <w:tc>
          <w:tcPr>
            <w:tcW w:w="2876" w:type="dxa"/>
            <w:tcPrChange w:id="68" w:author="Curtiland Deville" w:date="2020-04-08T20:18:00Z">
              <w:tcPr>
                <w:tcW w:w="2880" w:type="dxa"/>
              </w:tcPr>
            </w:tcPrChange>
          </w:tcPr>
          <w:p w14:paraId="01DAFD68" w14:textId="0E87BB38" w:rsidR="00A03D3F" w:rsidRPr="008D1EB6" w:rsidRDefault="00EC4439">
            <w:pPr>
              <w:spacing w:line="480" w:lineRule="auto"/>
              <w:contextualSpacing/>
              <w:jc w:val="center"/>
              <w:rPr>
                <w:ins w:id="69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7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71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D5D6BAF" w14:textId="493828AA" w:rsidTr="001E3269">
        <w:trPr>
          <w:trHeight w:val="71"/>
          <w:trPrChange w:id="72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73" w:author="Curtiland Deville" w:date="2020-04-08T20:18:00Z">
              <w:tcPr>
                <w:tcW w:w="2785" w:type="dxa"/>
                <w:vMerge/>
              </w:tcPr>
            </w:tcPrChange>
          </w:tcPr>
          <w:p w14:paraId="1EE679B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74" w:author="Curtiland Deville" w:date="2020-04-08T20:18:00Z">
              <w:tcPr>
                <w:tcW w:w="1800" w:type="dxa"/>
                <w:noWrap/>
              </w:tcPr>
            </w:tcPrChange>
          </w:tcPr>
          <w:p w14:paraId="0AD70FC3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Unknown</w:t>
            </w:r>
          </w:p>
        </w:tc>
        <w:tc>
          <w:tcPr>
            <w:tcW w:w="2794" w:type="dxa"/>
            <w:tcPrChange w:id="75" w:author="Curtiland Deville" w:date="2020-04-08T20:18:00Z">
              <w:tcPr>
                <w:tcW w:w="2880" w:type="dxa"/>
              </w:tcPr>
            </w:tcPrChange>
          </w:tcPr>
          <w:p w14:paraId="77846681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7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0.727 (0.099, 5.343); 0.754</w:t>
            </w:r>
          </w:p>
        </w:tc>
        <w:tc>
          <w:tcPr>
            <w:tcW w:w="2876" w:type="dxa"/>
            <w:tcPrChange w:id="77" w:author="Curtiland Deville" w:date="2020-04-08T20:18:00Z">
              <w:tcPr>
                <w:tcW w:w="2880" w:type="dxa"/>
              </w:tcPr>
            </w:tcPrChange>
          </w:tcPr>
          <w:p w14:paraId="0A7CF035" w14:textId="08260B9E" w:rsidR="00A03D3F" w:rsidRPr="008D1EB6" w:rsidRDefault="00EC4439">
            <w:pPr>
              <w:spacing w:line="480" w:lineRule="auto"/>
              <w:contextualSpacing/>
              <w:jc w:val="center"/>
              <w:rPr>
                <w:ins w:id="78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7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80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3FED2629" w14:textId="7617E1B0" w:rsidTr="001E3269">
        <w:trPr>
          <w:trHeight w:val="71"/>
          <w:trPrChange w:id="81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82" w:author="Curtiland Deville" w:date="2020-04-08T20:18:00Z">
              <w:tcPr>
                <w:tcW w:w="2785" w:type="dxa"/>
                <w:vMerge w:val="restart"/>
              </w:tcPr>
            </w:tcPrChange>
          </w:tcPr>
          <w:p w14:paraId="73F8E61F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Pathologic Gleason Score </w:t>
            </w: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score 7)</w:t>
            </w:r>
          </w:p>
        </w:tc>
        <w:tc>
          <w:tcPr>
            <w:tcW w:w="1710" w:type="dxa"/>
            <w:noWrap/>
            <w:tcPrChange w:id="83" w:author="Curtiland Deville" w:date="2020-04-08T20:18:00Z">
              <w:tcPr>
                <w:tcW w:w="1800" w:type="dxa"/>
                <w:noWrap/>
              </w:tcPr>
            </w:tcPrChange>
          </w:tcPr>
          <w:p w14:paraId="2EA1336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&lt;7</w:t>
            </w:r>
          </w:p>
        </w:tc>
        <w:tc>
          <w:tcPr>
            <w:tcW w:w="2794" w:type="dxa"/>
            <w:tcPrChange w:id="84" w:author="Curtiland Deville" w:date="2020-04-08T20:18:00Z">
              <w:tcPr>
                <w:tcW w:w="2880" w:type="dxa"/>
              </w:tcPr>
            </w:tcPrChange>
          </w:tcPr>
          <w:p w14:paraId="793D4E2E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8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0.466, (0.109, 1.99); 0.303</w:t>
            </w:r>
          </w:p>
        </w:tc>
        <w:tc>
          <w:tcPr>
            <w:tcW w:w="2876" w:type="dxa"/>
            <w:tcPrChange w:id="86" w:author="Curtiland Deville" w:date="2020-04-08T20:18:00Z">
              <w:tcPr>
                <w:tcW w:w="2880" w:type="dxa"/>
              </w:tcPr>
            </w:tcPrChange>
          </w:tcPr>
          <w:p w14:paraId="0D3A253C" w14:textId="124A7BEC" w:rsidR="00A03D3F" w:rsidRPr="008D1EB6" w:rsidRDefault="00A03D3F">
            <w:pPr>
              <w:spacing w:line="480" w:lineRule="auto"/>
              <w:contextualSpacing/>
              <w:jc w:val="center"/>
              <w:rPr>
                <w:ins w:id="87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8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89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0.396, (0.093, 1.695); 0.212</w:t>
              </w:r>
            </w:ins>
          </w:p>
        </w:tc>
      </w:tr>
      <w:tr w:rsidR="00A03D3F" w:rsidRPr="008D1EB6" w14:paraId="608524EE" w14:textId="0AB331DC" w:rsidTr="001E3269">
        <w:trPr>
          <w:trHeight w:val="71"/>
          <w:trPrChange w:id="90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91" w:author="Curtiland Deville" w:date="2020-04-08T20:18:00Z">
              <w:tcPr>
                <w:tcW w:w="2785" w:type="dxa"/>
                <w:vMerge/>
              </w:tcPr>
            </w:tcPrChange>
          </w:tcPr>
          <w:p w14:paraId="07DDB8A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92" w:author="Curtiland Deville" w:date="2020-04-08T20:18:00Z">
              <w:tcPr>
                <w:tcW w:w="1800" w:type="dxa"/>
                <w:noWrap/>
              </w:tcPr>
            </w:tcPrChange>
          </w:tcPr>
          <w:p w14:paraId="6001BCA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&gt;7</w:t>
            </w:r>
          </w:p>
        </w:tc>
        <w:tc>
          <w:tcPr>
            <w:tcW w:w="2794" w:type="dxa"/>
            <w:tcPrChange w:id="93" w:author="Curtiland Deville" w:date="2020-04-08T20:18:00Z">
              <w:tcPr>
                <w:tcW w:w="2880" w:type="dxa"/>
              </w:tcPr>
            </w:tcPrChange>
          </w:tcPr>
          <w:p w14:paraId="3DAE3DC9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9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 xml:space="preserve">3.080, (1.597, 5.939); </w:t>
            </w: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0.001</w:t>
            </w:r>
          </w:p>
        </w:tc>
        <w:tc>
          <w:tcPr>
            <w:tcW w:w="2876" w:type="dxa"/>
            <w:tcPrChange w:id="95" w:author="Curtiland Deville" w:date="2020-04-08T20:18:00Z">
              <w:tcPr>
                <w:tcW w:w="2880" w:type="dxa"/>
              </w:tcPr>
            </w:tcPrChange>
          </w:tcPr>
          <w:p w14:paraId="178C8E34" w14:textId="4E80BE09" w:rsidR="00A03D3F" w:rsidRPr="008D1EB6" w:rsidRDefault="00A03D3F">
            <w:pPr>
              <w:spacing w:line="480" w:lineRule="auto"/>
              <w:contextualSpacing/>
              <w:jc w:val="center"/>
              <w:rPr>
                <w:ins w:id="96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9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98" w:author="Curtiland Deville" w:date="2020-04-08T20:16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3.530, (1.824, 6.833); </w:t>
              </w:r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&lt;0.001</w:t>
              </w:r>
            </w:ins>
          </w:p>
        </w:tc>
      </w:tr>
      <w:tr w:rsidR="00A03D3F" w:rsidRPr="008D1EB6" w14:paraId="51EF68C5" w14:textId="06382D19" w:rsidTr="001E3269">
        <w:trPr>
          <w:trHeight w:val="71"/>
          <w:trPrChange w:id="99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00" w:author="Curtiland Deville" w:date="2020-04-08T20:18:00Z">
              <w:tcPr>
                <w:tcW w:w="2785" w:type="dxa"/>
              </w:tcPr>
            </w:tcPrChange>
          </w:tcPr>
          <w:p w14:paraId="6EE6A14A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Margin Status </w:t>
            </w:r>
          </w:p>
          <w:p w14:paraId="20C6842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margin negative)</w:t>
            </w:r>
          </w:p>
        </w:tc>
        <w:tc>
          <w:tcPr>
            <w:tcW w:w="1710" w:type="dxa"/>
            <w:noWrap/>
            <w:tcPrChange w:id="101" w:author="Curtiland Deville" w:date="2020-04-08T20:18:00Z">
              <w:tcPr>
                <w:tcW w:w="1800" w:type="dxa"/>
                <w:noWrap/>
              </w:tcPr>
            </w:tcPrChange>
          </w:tcPr>
          <w:p w14:paraId="7AC79D5B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Positive</w:t>
            </w:r>
          </w:p>
        </w:tc>
        <w:tc>
          <w:tcPr>
            <w:tcW w:w="2794" w:type="dxa"/>
            <w:tcPrChange w:id="102" w:author="Curtiland Deville" w:date="2020-04-08T20:18:00Z">
              <w:tcPr>
                <w:tcW w:w="2880" w:type="dxa"/>
              </w:tcPr>
            </w:tcPrChange>
          </w:tcPr>
          <w:p w14:paraId="56ECB52D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0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1.084, (0.552, 2.129); 0.815</w:t>
            </w:r>
          </w:p>
        </w:tc>
        <w:tc>
          <w:tcPr>
            <w:tcW w:w="2876" w:type="dxa"/>
            <w:tcPrChange w:id="104" w:author="Curtiland Deville" w:date="2020-04-08T20:18:00Z">
              <w:tcPr>
                <w:tcW w:w="2880" w:type="dxa"/>
              </w:tcPr>
            </w:tcPrChange>
          </w:tcPr>
          <w:p w14:paraId="3426C125" w14:textId="36986FAF" w:rsidR="00A03D3F" w:rsidRPr="008D1EB6" w:rsidRDefault="00EC4439">
            <w:pPr>
              <w:spacing w:line="480" w:lineRule="auto"/>
              <w:contextualSpacing/>
              <w:jc w:val="center"/>
              <w:rPr>
                <w:ins w:id="105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0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07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724D6BA2" w14:textId="4DCC7099" w:rsidTr="001E3269">
        <w:trPr>
          <w:trHeight w:val="71"/>
          <w:trPrChange w:id="108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09" w:author="Curtiland Deville" w:date="2020-04-08T20:18:00Z">
              <w:tcPr>
                <w:tcW w:w="2785" w:type="dxa"/>
              </w:tcPr>
            </w:tcPrChange>
          </w:tcPr>
          <w:p w14:paraId="68933D35" w14:textId="77777777" w:rsidR="00A03D3F" w:rsidRPr="005226A5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22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Pre-RT PSA (ng/mL)</w:t>
            </w:r>
          </w:p>
        </w:tc>
        <w:tc>
          <w:tcPr>
            <w:tcW w:w="1710" w:type="dxa"/>
            <w:noWrap/>
            <w:tcPrChange w:id="110" w:author="Curtiland Deville" w:date="2020-04-08T20:18:00Z">
              <w:tcPr>
                <w:tcW w:w="1800" w:type="dxa"/>
                <w:noWrap/>
              </w:tcPr>
            </w:tcPrChange>
          </w:tcPr>
          <w:p w14:paraId="73A00CD1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Mean (Range)</w:t>
            </w:r>
          </w:p>
        </w:tc>
        <w:tc>
          <w:tcPr>
            <w:tcW w:w="2794" w:type="dxa"/>
            <w:tcPrChange w:id="111" w:author="Curtiland Deville" w:date="2020-04-08T20:18:00Z">
              <w:tcPr>
                <w:tcW w:w="2880" w:type="dxa"/>
              </w:tcPr>
            </w:tcPrChange>
          </w:tcPr>
          <w:p w14:paraId="5E18A3B6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1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0.828, (0.601, 1.141); 0.248</w:t>
            </w:r>
          </w:p>
        </w:tc>
        <w:tc>
          <w:tcPr>
            <w:tcW w:w="2876" w:type="dxa"/>
            <w:tcPrChange w:id="113" w:author="Curtiland Deville" w:date="2020-04-08T20:18:00Z">
              <w:tcPr>
                <w:tcW w:w="2880" w:type="dxa"/>
              </w:tcPr>
            </w:tcPrChange>
          </w:tcPr>
          <w:p w14:paraId="3708745A" w14:textId="11016AC3" w:rsidR="00A03D3F" w:rsidRPr="008D1EB6" w:rsidRDefault="00EC4439">
            <w:pPr>
              <w:spacing w:line="480" w:lineRule="auto"/>
              <w:contextualSpacing/>
              <w:jc w:val="center"/>
              <w:rPr>
                <w:ins w:id="114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11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16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6289E557" w14:textId="5A646135" w:rsidTr="001E3269">
        <w:trPr>
          <w:trHeight w:val="226"/>
          <w:trPrChange w:id="117" w:author="Curtiland Deville" w:date="2020-04-08T20:18:00Z">
            <w:trPr>
              <w:trHeight w:val="226"/>
            </w:trPr>
          </w:trPrChange>
        </w:trPr>
        <w:tc>
          <w:tcPr>
            <w:tcW w:w="2610" w:type="dxa"/>
            <w:tcPrChange w:id="118" w:author="Curtiland Deville" w:date="2020-04-08T20:18:00Z">
              <w:tcPr>
                <w:tcW w:w="2785" w:type="dxa"/>
              </w:tcPr>
            </w:tcPrChange>
          </w:tcPr>
          <w:p w14:paraId="1F2722F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Months Post-operative</w:t>
            </w:r>
          </w:p>
        </w:tc>
        <w:tc>
          <w:tcPr>
            <w:tcW w:w="1710" w:type="dxa"/>
            <w:noWrap/>
            <w:tcPrChange w:id="119" w:author="Curtiland Deville" w:date="2020-04-08T20:18:00Z">
              <w:tcPr>
                <w:tcW w:w="1800" w:type="dxa"/>
                <w:noWrap/>
              </w:tcPr>
            </w:tcPrChange>
          </w:tcPr>
          <w:p w14:paraId="3B75DE36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Median (Range)</w:t>
            </w:r>
          </w:p>
        </w:tc>
        <w:tc>
          <w:tcPr>
            <w:tcW w:w="2794" w:type="dxa"/>
            <w:tcPrChange w:id="120" w:author="Curtiland Deville" w:date="2020-04-08T20:18:00Z">
              <w:tcPr>
                <w:tcW w:w="2880" w:type="dxa"/>
              </w:tcPr>
            </w:tcPrChange>
          </w:tcPr>
          <w:p w14:paraId="33DA8E1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  <w:pPrChange w:id="12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0.994, (0.985, 1.003); 0.168</w:t>
            </w:r>
          </w:p>
        </w:tc>
        <w:tc>
          <w:tcPr>
            <w:tcW w:w="2876" w:type="dxa"/>
            <w:tcPrChange w:id="122" w:author="Curtiland Deville" w:date="2020-04-08T20:18:00Z">
              <w:tcPr>
                <w:tcW w:w="2880" w:type="dxa"/>
              </w:tcPr>
            </w:tcPrChange>
          </w:tcPr>
          <w:p w14:paraId="57F21727" w14:textId="7E697AAD" w:rsidR="00A03D3F" w:rsidRPr="008D1EB6" w:rsidRDefault="00EC4439">
            <w:pPr>
              <w:spacing w:line="480" w:lineRule="auto"/>
              <w:contextualSpacing/>
              <w:jc w:val="center"/>
              <w:rPr>
                <w:ins w:id="123" w:author="Curtiland Deville" w:date="2020-04-08T16:00:00Z"/>
                <w:rFonts w:ascii="Times New Roman" w:hAnsi="Times New Roman" w:cs="Times New Roman"/>
                <w:bCs/>
                <w:sz w:val="22"/>
                <w:szCs w:val="22"/>
              </w:rPr>
              <w:pPrChange w:id="124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25" w:author="Curtiland Deville" w:date="2020-04-08T20:24:00Z">
              <w:r>
                <w:rPr>
                  <w:rFonts w:ascii="Times New Roman" w:hAnsi="Times New Roman" w:cs="Times New Roman"/>
                  <w:bCs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29E20F5E" w14:textId="7D6F1865" w:rsidTr="001E3269">
        <w:trPr>
          <w:trHeight w:val="193"/>
          <w:trPrChange w:id="126" w:author="Curtiland Deville" w:date="2020-04-08T20:18:00Z">
            <w:trPr>
              <w:trHeight w:val="193"/>
            </w:trPr>
          </w:trPrChange>
        </w:trPr>
        <w:tc>
          <w:tcPr>
            <w:tcW w:w="2610" w:type="dxa"/>
            <w:tcPrChange w:id="127" w:author="Curtiland Deville" w:date="2020-04-08T20:18:00Z">
              <w:tcPr>
                <w:tcW w:w="2785" w:type="dxa"/>
              </w:tcPr>
            </w:tcPrChange>
          </w:tcPr>
          <w:p w14:paraId="5F30246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Field</w:t>
            </w:r>
          </w:p>
          <w:p w14:paraId="54F16F8A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PB field)</w:t>
            </w:r>
          </w:p>
        </w:tc>
        <w:tc>
          <w:tcPr>
            <w:tcW w:w="1710" w:type="dxa"/>
            <w:noWrap/>
            <w:tcPrChange w:id="128" w:author="Curtiland Deville" w:date="2020-04-08T20:18:00Z">
              <w:tcPr>
                <w:tcW w:w="1800" w:type="dxa"/>
                <w:noWrap/>
              </w:tcPr>
            </w:tcPrChange>
          </w:tcPr>
          <w:p w14:paraId="4D50DF1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Whole pelvis and prostate bed</w:t>
            </w:r>
          </w:p>
        </w:tc>
        <w:tc>
          <w:tcPr>
            <w:tcW w:w="2794" w:type="dxa"/>
            <w:tcPrChange w:id="129" w:author="Curtiland Deville" w:date="2020-04-08T20:18:00Z">
              <w:tcPr>
                <w:tcW w:w="2880" w:type="dxa"/>
              </w:tcPr>
            </w:tcPrChange>
          </w:tcPr>
          <w:p w14:paraId="328B6D04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3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 xml:space="preserve">0.378, (0.134, 1.065); </w:t>
            </w: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0.066</w:t>
            </w:r>
          </w:p>
        </w:tc>
        <w:tc>
          <w:tcPr>
            <w:tcW w:w="2876" w:type="dxa"/>
            <w:tcPrChange w:id="131" w:author="Curtiland Deville" w:date="2020-04-08T20:18:00Z">
              <w:tcPr>
                <w:tcW w:w="2880" w:type="dxa"/>
              </w:tcPr>
            </w:tcPrChange>
          </w:tcPr>
          <w:p w14:paraId="2A07C3BE" w14:textId="5AAA210A" w:rsidR="00A03D3F" w:rsidRPr="008D1EB6" w:rsidRDefault="00A03D3F">
            <w:pPr>
              <w:spacing w:line="480" w:lineRule="auto"/>
              <w:contextualSpacing/>
              <w:jc w:val="center"/>
              <w:rPr>
                <w:ins w:id="132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33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34" w:author="Curtiland Deville" w:date="2020-04-08T20:17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0.238  (0.083, 0.684); </w:t>
              </w:r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0.008</w:t>
              </w:r>
            </w:ins>
          </w:p>
        </w:tc>
      </w:tr>
      <w:tr w:rsidR="00A03D3F" w:rsidRPr="008D1EB6" w14:paraId="2303219B" w14:textId="06ED1CFB" w:rsidTr="001E3269">
        <w:trPr>
          <w:trHeight w:val="139"/>
          <w:trPrChange w:id="135" w:author="Curtiland Deville" w:date="2020-04-08T20:18:00Z">
            <w:trPr>
              <w:trHeight w:val="139"/>
            </w:trPr>
          </w:trPrChange>
        </w:trPr>
        <w:tc>
          <w:tcPr>
            <w:tcW w:w="2610" w:type="dxa"/>
            <w:tcPrChange w:id="136" w:author="Curtiland Deville" w:date="2020-04-08T20:18:00Z">
              <w:tcPr>
                <w:tcW w:w="2785" w:type="dxa"/>
              </w:tcPr>
            </w:tcPrChange>
          </w:tcPr>
          <w:p w14:paraId="6074459D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Modality</w:t>
            </w:r>
          </w:p>
          <w:p w14:paraId="679F884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proton only)</w:t>
            </w:r>
          </w:p>
        </w:tc>
        <w:tc>
          <w:tcPr>
            <w:tcW w:w="1710" w:type="dxa"/>
            <w:noWrap/>
            <w:tcPrChange w:id="137" w:author="Curtiland Deville" w:date="2020-04-08T20:18:00Z">
              <w:tcPr>
                <w:tcW w:w="1800" w:type="dxa"/>
                <w:noWrap/>
              </w:tcPr>
            </w:tcPrChange>
          </w:tcPr>
          <w:p w14:paraId="6E3BE96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Proton and IMRT</w:t>
            </w:r>
          </w:p>
        </w:tc>
        <w:tc>
          <w:tcPr>
            <w:tcW w:w="2794" w:type="dxa"/>
            <w:tcPrChange w:id="138" w:author="Curtiland Deville" w:date="2020-04-08T20:18:00Z">
              <w:tcPr>
                <w:tcW w:w="2880" w:type="dxa"/>
              </w:tcPr>
            </w:tcPrChange>
          </w:tcPr>
          <w:p w14:paraId="0B750310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3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0.569, (0.270, 1.199); 0.138</w:t>
            </w:r>
          </w:p>
        </w:tc>
        <w:tc>
          <w:tcPr>
            <w:tcW w:w="2876" w:type="dxa"/>
            <w:tcPrChange w:id="140" w:author="Curtiland Deville" w:date="2020-04-08T20:18:00Z">
              <w:tcPr>
                <w:tcW w:w="2880" w:type="dxa"/>
              </w:tcPr>
            </w:tcPrChange>
          </w:tcPr>
          <w:p w14:paraId="517D6B33" w14:textId="2F9435C3" w:rsidR="00A03D3F" w:rsidRPr="008D1EB6" w:rsidRDefault="00EC4439">
            <w:pPr>
              <w:spacing w:line="480" w:lineRule="auto"/>
              <w:contextualSpacing/>
              <w:jc w:val="center"/>
              <w:rPr>
                <w:ins w:id="141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42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43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4CC6C7D9" w14:textId="53866F33" w:rsidTr="001E3269">
        <w:trPr>
          <w:trHeight w:val="139"/>
          <w:trPrChange w:id="144" w:author="Curtiland Deville" w:date="2020-04-08T20:18:00Z">
            <w:trPr>
              <w:trHeight w:val="139"/>
            </w:trPr>
          </w:trPrChange>
        </w:trPr>
        <w:tc>
          <w:tcPr>
            <w:tcW w:w="2610" w:type="dxa"/>
            <w:tcPrChange w:id="145" w:author="Curtiland Deville" w:date="2020-04-08T20:18:00Z">
              <w:tcPr>
                <w:tcW w:w="2785" w:type="dxa"/>
              </w:tcPr>
            </w:tcPrChange>
          </w:tcPr>
          <w:p w14:paraId="4A2CF1E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Proton Technique</w:t>
            </w:r>
          </w:p>
          <w:p w14:paraId="3949066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PBS)</w:t>
            </w:r>
          </w:p>
        </w:tc>
        <w:tc>
          <w:tcPr>
            <w:tcW w:w="1710" w:type="dxa"/>
            <w:noWrap/>
            <w:tcPrChange w:id="146" w:author="Curtiland Deville" w:date="2020-04-08T20:18:00Z">
              <w:tcPr>
                <w:tcW w:w="1800" w:type="dxa"/>
                <w:noWrap/>
              </w:tcPr>
            </w:tcPrChange>
          </w:tcPr>
          <w:p w14:paraId="4187954E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Passive Scattering</w:t>
            </w:r>
          </w:p>
        </w:tc>
        <w:tc>
          <w:tcPr>
            <w:tcW w:w="2794" w:type="dxa"/>
            <w:tcPrChange w:id="147" w:author="Curtiland Deville" w:date="2020-04-08T20:18:00Z">
              <w:tcPr>
                <w:tcW w:w="2880" w:type="dxa"/>
              </w:tcPr>
            </w:tcPrChange>
          </w:tcPr>
          <w:p w14:paraId="09779CCB" w14:textId="0D25B0E0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4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0.451, (0.156, 1.305); 0.142</w:t>
            </w:r>
          </w:p>
        </w:tc>
        <w:tc>
          <w:tcPr>
            <w:tcW w:w="2876" w:type="dxa"/>
            <w:tcPrChange w:id="149" w:author="Curtiland Deville" w:date="2020-04-08T20:18:00Z">
              <w:tcPr>
                <w:tcW w:w="2880" w:type="dxa"/>
              </w:tcPr>
            </w:tcPrChange>
          </w:tcPr>
          <w:p w14:paraId="6764D20A" w14:textId="63DF3781" w:rsidR="00A03D3F" w:rsidRPr="008D1EB6" w:rsidRDefault="00EC4439">
            <w:pPr>
              <w:spacing w:line="480" w:lineRule="auto"/>
              <w:contextualSpacing/>
              <w:jc w:val="center"/>
              <w:rPr>
                <w:ins w:id="150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51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52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501FFE32" w14:textId="21DAB3A9" w:rsidTr="001E3269">
        <w:trPr>
          <w:trHeight w:val="71"/>
          <w:trPrChange w:id="153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 w:val="restart"/>
            <w:tcPrChange w:id="154" w:author="Curtiland Deville" w:date="2020-04-08T20:18:00Z">
              <w:tcPr>
                <w:tcW w:w="2785" w:type="dxa"/>
                <w:vMerge w:val="restart"/>
              </w:tcPr>
            </w:tcPrChange>
          </w:tcPr>
          <w:p w14:paraId="00EDC134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sz w:val="22"/>
                <w:szCs w:val="22"/>
              </w:rPr>
              <w:t>Prescribed dose (Gy RBE)</w:t>
            </w:r>
          </w:p>
          <w:p w14:paraId="3C19948C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Cs/>
                <w:sz w:val="22"/>
                <w:szCs w:val="22"/>
              </w:rPr>
              <w:t>(referent 70.2)</w:t>
            </w:r>
          </w:p>
        </w:tc>
        <w:tc>
          <w:tcPr>
            <w:tcW w:w="1710" w:type="dxa"/>
            <w:noWrap/>
            <w:tcPrChange w:id="155" w:author="Curtiland Deville" w:date="2020-04-08T20:18:00Z">
              <w:tcPr>
                <w:tcW w:w="1800" w:type="dxa"/>
                <w:noWrap/>
              </w:tcPr>
            </w:tcPrChange>
          </w:tcPr>
          <w:p w14:paraId="3C64A297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66.6</w:t>
            </w:r>
          </w:p>
        </w:tc>
        <w:tc>
          <w:tcPr>
            <w:tcW w:w="2794" w:type="dxa"/>
            <w:tcPrChange w:id="156" w:author="Curtiland Deville" w:date="2020-04-08T20:18:00Z">
              <w:tcPr>
                <w:tcW w:w="2880" w:type="dxa"/>
              </w:tcPr>
            </w:tcPrChange>
          </w:tcPr>
          <w:p w14:paraId="7BBE5717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57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2.426, (0.581, 10.127); 0.224</w:t>
            </w:r>
          </w:p>
        </w:tc>
        <w:tc>
          <w:tcPr>
            <w:tcW w:w="2876" w:type="dxa"/>
            <w:tcPrChange w:id="158" w:author="Curtiland Deville" w:date="2020-04-08T20:18:00Z">
              <w:tcPr>
                <w:tcW w:w="2880" w:type="dxa"/>
              </w:tcPr>
            </w:tcPrChange>
          </w:tcPr>
          <w:p w14:paraId="5E2B0EB1" w14:textId="05613C83" w:rsidR="00A03D3F" w:rsidRPr="008D1EB6" w:rsidRDefault="00EC4439">
            <w:pPr>
              <w:spacing w:line="480" w:lineRule="auto"/>
              <w:contextualSpacing/>
              <w:jc w:val="center"/>
              <w:rPr>
                <w:ins w:id="159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0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61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0925D2F3" w14:textId="34DF9443" w:rsidTr="001E3269">
        <w:trPr>
          <w:trHeight w:val="71"/>
          <w:trPrChange w:id="162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vMerge/>
            <w:tcPrChange w:id="163" w:author="Curtiland Deville" w:date="2020-04-08T20:18:00Z">
              <w:tcPr>
                <w:tcW w:w="2785" w:type="dxa"/>
                <w:vMerge/>
              </w:tcPr>
            </w:tcPrChange>
          </w:tcPr>
          <w:p w14:paraId="7667B34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10" w:type="dxa"/>
            <w:noWrap/>
            <w:tcPrChange w:id="164" w:author="Curtiland Deville" w:date="2020-04-08T20:18:00Z">
              <w:tcPr>
                <w:tcW w:w="1800" w:type="dxa"/>
                <w:noWrap/>
              </w:tcPr>
            </w:tcPrChange>
          </w:tcPr>
          <w:p w14:paraId="0355B950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75.6</w:t>
            </w:r>
          </w:p>
        </w:tc>
        <w:tc>
          <w:tcPr>
            <w:tcW w:w="2794" w:type="dxa"/>
            <w:tcPrChange w:id="165" w:author="Curtiland Deville" w:date="2020-04-08T20:18:00Z">
              <w:tcPr>
                <w:tcW w:w="2880" w:type="dxa"/>
              </w:tcPr>
            </w:tcPrChange>
          </w:tcPr>
          <w:p w14:paraId="0AB2D1C3" w14:textId="77777777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66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0.316, (0.043, 2.308); 0.256</w:t>
            </w:r>
          </w:p>
        </w:tc>
        <w:tc>
          <w:tcPr>
            <w:tcW w:w="2876" w:type="dxa"/>
            <w:tcPrChange w:id="167" w:author="Curtiland Deville" w:date="2020-04-08T20:18:00Z">
              <w:tcPr>
                <w:tcW w:w="2880" w:type="dxa"/>
              </w:tcPr>
            </w:tcPrChange>
          </w:tcPr>
          <w:p w14:paraId="0047A0C4" w14:textId="7E5B2F99" w:rsidR="00A03D3F" w:rsidRPr="008D1EB6" w:rsidRDefault="00EC4439">
            <w:pPr>
              <w:spacing w:line="480" w:lineRule="auto"/>
              <w:contextualSpacing/>
              <w:jc w:val="center"/>
              <w:rPr>
                <w:ins w:id="168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69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0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  <w:tr w:rsidR="00A03D3F" w:rsidRPr="008D1EB6" w14:paraId="5D1769F2" w14:textId="56EF2B2F" w:rsidTr="001E3269">
        <w:trPr>
          <w:trHeight w:val="71"/>
          <w:trPrChange w:id="171" w:author="Curtiland Deville" w:date="2020-04-08T20:18:00Z">
            <w:trPr>
              <w:trHeight w:val="71"/>
            </w:trPr>
          </w:trPrChange>
        </w:trPr>
        <w:tc>
          <w:tcPr>
            <w:tcW w:w="2610" w:type="dxa"/>
            <w:tcPrChange w:id="172" w:author="Curtiland Deville" w:date="2020-04-08T20:18:00Z">
              <w:tcPr>
                <w:tcW w:w="2785" w:type="dxa"/>
              </w:tcPr>
            </w:tcPrChange>
          </w:tcPr>
          <w:p w14:paraId="0B1A7518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Concurrent Androgen Deprivation Therapy</w:t>
            </w:r>
          </w:p>
          <w:p w14:paraId="110AD1C5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(referent none)</w:t>
            </w:r>
          </w:p>
        </w:tc>
        <w:tc>
          <w:tcPr>
            <w:tcW w:w="1710" w:type="dxa"/>
            <w:noWrap/>
            <w:tcPrChange w:id="173" w:author="Curtiland Deville" w:date="2020-04-08T20:18:00Z">
              <w:tcPr>
                <w:tcW w:w="1800" w:type="dxa"/>
                <w:noWrap/>
              </w:tcPr>
            </w:tcPrChange>
          </w:tcPr>
          <w:p w14:paraId="671E20F2" w14:textId="77777777" w:rsidR="00A03D3F" w:rsidRPr="008D1EB6" w:rsidRDefault="00A03D3F" w:rsidP="00A03D3F">
            <w:pPr>
              <w:spacing w:line="48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Yes</w:t>
            </w:r>
          </w:p>
        </w:tc>
        <w:tc>
          <w:tcPr>
            <w:tcW w:w="2794" w:type="dxa"/>
            <w:tcPrChange w:id="174" w:author="Curtiland Deville" w:date="2020-04-08T20:18:00Z">
              <w:tcPr>
                <w:tcW w:w="2880" w:type="dxa"/>
              </w:tcPr>
            </w:tcPrChange>
          </w:tcPr>
          <w:p w14:paraId="09E2CE77" w14:textId="79FF2DF4" w:rsidR="00A03D3F" w:rsidRPr="008D1EB6" w:rsidRDefault="00A03D3F">
            <w:pPr>
              <w:spacing w:line="480" w:lineRule="auto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  <w:pPrChange w:id="175" w:author="Curtiland Deville" w:date="2020-04-08T20:24:00Z">
                <w:pPr>
                  <w:spacing w:line="480" w:lineRule="auto"/>
                  <w:contextualSpacing/>
                </w:pPr>
              </w:pPrChange>
            </w:pPr>
            <w:r w:rsidRPr="008D1EB6">
              <w:rPr>
                <w:rFonts w:ascii="Times New Roman" w:hAnsi="Times New Roman" w:cs="Times New Roman"/>
                <w:sz w:val="22"/>
                <w:szCs w:val="22"/>
              </w:rPr>
              <w:t>0.860, (0.435, 1.702); 0.665</w:t>
            </w:r>
          </w:p>
        </w:tc>
        <w:tc>
          <w:tcPr>
            <w:tcW w:w="2876" w:type="dxa"/>
            <w:tcPrChange w:id="176" w:author="Curtiland Deville" w:date="2020-04-08T20:18:00Z">
              <w:tcPr>
                <w:tcW w:w="2880" w:type="dxa"/>
              </w:tcPr>
            </w:tcPrChange>
          </w:tcPr>
          <w:p w14:paraId="30589BD1" w14:textId="0B3E01C3" w:rsidR="00A03D3F" w:rsidRPr="008D1EB6" w:rsidRDefault="00EC4439">
            <w:pPr>
              <w:spacing w:line="480" w:lineRule="auto"/>
              <w:contextualSpacing/>
              <w:jc w:val="center"/>
              <w:rPr>
                <w:ins w:id="177" w:author="Curtiland Deville" w:date="2020-04-08T16:00:00Z"/>
                <w:rFonts w:ascii="Times New Roman" w:hAnsi="Times New Roman" w:cs="Times New Roman"/>
                <w:sz w:val="22"/>
                <w:szCs w:val="22"/>
              </w:rPr>
              <w:pPrChange w:id="178" w:author="Curtiland Deville" w:date="2020-04-08T20:24:00Z">
                <w:pPr>
                  <w:spacing w:line="480" w:lineRule="auto"/>
                  <w:contextualSpacing/>
                </w:pPr>
              </w:pPrChange>
            </w:pPr>
            <w:ins w:id="179" w:author="Curtiland Deville" w:date="2020-04-08T20:24:00Z">
              <w:r>
                <w:rPr>
                  <w:rFonts w:ascii="Times New Roman" w:hAnsi="Times New Roman" w:cs="Times New Roman"/>
                  <w:sz w:val="22"/>
                  <w:szCs w:val="22"/>
                </w:rPr>
                <w:t>-</w:t>
              </w:r>
            </w:ins>
          </w:p>
        </w:tc>
      </w:tr>
    </w:tbl>
    <w:p w14:paraId="63857B8C" w14:textId="09168209" w:rsidR="00305018" w:rsidRDefault="00F411E8" w:rsidP="000A0666">
      <w:pPr>
        <w:spacing w:line="480" w:lineRule="auto"/>
        <w:contextualSpacing/>
        <w:rPr>
          <w:ins w:id="180" w:author="Curtiland Deville" w:date="2020-04-10T15:21:00Z"/>
          <w:rFonts w:ascii="Times New Roman" w:hAnsi="Times New Roman" w:cs="Times New Roman"/>
          <w:sz w:val="22"/>
          <w:szCs w:val="22"/>
        </w:rPr>
      </w:pPr>
      <w:r w:rsidRPr="008D1EB6">
        <w:rPr>
          <w:rFonts w:ascii="Times New Roman" w:hAnsi="Times New Roman" w:cs="Times New Roman"/>
          <w:sz w:val="22"/>
          <w:szCs w:val="22"/>
        </w:rPr>
        <w:t>PSA: prostate specific antigen; RT: radiotherapy; IMRT: intensity-modulated radiation therapy; RBE: relative biological effectiveness.</w:t>
      </w:r>
    </w:p>
    <w:p w14:paraId="3F8740FA" w14:textId="42D48904" w:rsidR="004E18E8" w:rsidRDefault="004E18E8">
      <w:pPr>
        <w:rPr>
          <w:ins w:id="181" w:author="Curtiland Deville" w:date="2020-04-10T15:21:00Z"/>
          <w:rFonts w:ascii="Times New Roman" w:hAnsi="Times New Roman" w:cs="Times New Roman"/>
          <w:sz w:val="22"/>
          <w:szCs w:val="22"/>
        </w:rPr>
      </w:pPr>
      <w:ins w:id="182" w:author="Curtiland Deville" w:date="2020-04-10T15:21:00Z">
        <w:r>
          <w:rPr>
            <w:rFonts w:ascii="Times New Roman" w:hAnsi="Times New Roman" w:cs="Times New Roman"/>
            <w:sz w:val="22"/>
            <w:szCs w:val="22"/>
          </w:rPr>
          <w:br w:type="page"/>
        </w:r>
      </w:ins>
    </w:p>
    <w:p w14:paraId="088FB5B9" w14:textId="77777777" w:rsidR="004E18E8" w:rsidRPr="008D1EB6" w:rsidRDefault="004E18E8" w:rsidP="004E18E8">
      <w:pPr>
        <w:spacing w:line="480" w:lineRule="auto"/>
        <w:contextualSpacing/>
        <w:rPr>
          <w:ins w:id="183" w:author="Curtiland Deville" w:date="2020-04-10T15:21:00Z"/>
          <w:rFonts w:ascii="Times New Roman" w:hAnsi="Times New Roman" w:cs="Times New Roman"/>
          <w:iCs/>
          <w:sz w:val="22"/>
          <w:szCs w:val="22"/>
        </w:rPr>
      </w:pPr>
      <w:ins w:id="184" w:author="Curtiland Deville" w:date="2020-04-10T15:21:00Z">
        <w:r>
          <w:rPr>
            <w:rFonts w:ascii="Times New Roman" w:hAnsi="Times New Roman" w:cs="Times New Roman"/>
            <w:sz w:val="22"/>
            <w:szCs w:val="22"/>
          </w:rPr>
          <w:lastRenderedPageBreak/>
          <w:t xml:space="preserve">Supplemental </w:t>
        </w:r>
        <w:r w:rsidRPr="008D1EB6">
          <w:rPr>
            <w:rFonts w:ascii="Times New Roman" w:hAnsi="Times New Roman" w:cs="Times New Roman"/>
            <w:iCs/>
            <w:sz w:val="22"/>
            <w:szCs w:val="22"/>
          </w:rPr>
          <w:t xml:space="preserve">Table </w:t>
        </w:r>
        <w:r>
          <w:rPr>
            <w:rFonts w:ascii="Times New Roman" w:hAnsi="Times New Roman" w:cs="Times New Roman"/>
            <w:iCs/>
            <w:sz w:val="22"/>
            <w:szCs w:val="22"/>
          </w:rPr>
          <w:t>2</w:t>
        </w:r>
        <w:r w:rsidRPr="008D1EB6">
          <w:rPr>
            <w:rFonts w:ascii="Times New Roman" w:hAnsi="Times New Roman" w:cs="Times New Roman"/>
            <w:iCs/>
            <w:sz w:val="22"/>
            <w:szCs w:val="22"/>
          </w:rPr>
          <w:t>. Comparison of Current Proton Therapy Study with Salvage Photon Therapy Studies and Clinical Trials</w:t>
        </w:r>
      </w:ins>
    </w:p>
    <w:tbl>
      <w:tblPr>
        <w:tblStyle w:val="TableGrid"/>
        <w:tblW w:w="10118" w:type="dxa"/>
        <w:tblInd w:w="-275" w:type="dxa"/>
        <w:tblLook w:val="04A0" w:firstRow="1" w:lastRow="0" w:firstColumn="1" w:lastColumn="0" w:noHBand="0" w:noVBand="1"/>
      </w:tblPr>
      <w:tblGrid>
        <w:gridCol w:w="1788"/>
        <w:gridCol w:w="1452"/>
        <w:gridCol w:w="3690"/>
        <w:gridCol w:w="2070"/>
        <w:gridCol w:w="1118"/>
      </w:tblGrid>
      <w:tr w:rsidR="004E18E8" w:rsidRPr="008D1EB6" w14:paraId="0E519703" w14:textId="77777777" w:rsidTr="00BA6911">
        <w:trPr>
          <w:ins w:id="185" w:author="Curtiland Deville" w:date="2020-04-10T15:21:00Z"/>
        </w:trPr>
        <w:tc>
          <w:tcPr>
            <w:tcW w:w="1788" w:type="dxa"/>
          </w:tcPr>
          <w:p w14:paraId="0C3B224C" w14:textId="77777777" w:rsidR="004E18E8" w:rsidRPr="008D1EB6" w:rsidRDefault="004E18E8" w:rsidP="00BA6911">
            <w:pPr>
              <w:spacing w:line="480" w:lineRule="auto"/>
              <w:contextualSpacing/>
              <w:rPr>
                <w:ins w:id="186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187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Salvage RT</w:t>
              </w:r>
            </w:ins>
          </w:p>
          <w:p w14:paraId="539F77E7" w14:textId="77777777" w:rsidR="004E18E8" w:rsidRPr="008D1EB6" w:rsidRDefault="004E18E8" w:rsidP="00BA6911">
            <w:pPr>
              <w:spacing w:line="480" w:lineRule="auto"/>
              <w:contextualSpacing/>
              <w:rPr>
                <w:ins w:id="188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ins w:id="189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studies</w:t>
              </w:r>
            </w:ins>
          </w:p>
        </w:tc>
        <w:tc>
          <w:tcPr>
            <w:tcW w:w="0" w:type="auto"/>
          </w:tcPr>
          <w:p w14:paraId="27C7BEE6" w14:textId="77777777" w:rsidR="004E18E8" w:rsidRPr="008D1EB6" w:rsidRDefault="004E18E8" w:rsidP="00BA6911">
            <w:pPr>
              <w:spacing w:line="480" w:lineRule="auto"/>
              <w:contextualSpacing/>
              <w:rPr>
                <w:ins w:id="190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1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Cohort</w:t>
              </w:r>
            </w:ins>
          </w:p>
        </w:tc>
        <w:tc>
          <w:tcPr>
            <w:tcW w:w="3690" w:type="dxa"/>
          </w:tcPr>
          <w:p w14:paraId="34F33933" w14:textId="77777777" w:rsidR="004E18E8" w:rsidRPr="008D1EB6" w:rsidRDefault="004E18E8" w:rsidP="00BA6911">
            <w:pPr>
              <w:spacing w:line="480" w:lineRule="auto"/>
              <w:contextualSpacing/>
              <w:rPr>
                <w:ins w:id="192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3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Biochemical failure definition</w:t>
              </w:r>
            </w:ins>
          </w:p>
        </w:tc>
        <w:tc>
          <w:tcPr>
            <w:tcW w:w="2070" w:type="dxa"/>
          </w:tcPr>
          <w:p w14:paraId="71E6237B" w14:textId="77777777" w:rsidR="004E18E8" w:rsidRPr="008D1EB6" w:rsidRDefault="004E18E8" w:rsidP="00BA6911">
            <w:pPr>
              <w:spacing w:line="480" w:lineRule="auto"/>
              <w:contextualSpacing/>
              <w:rPr>
                <w:ins w:id="194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5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5 </w:t>
              </w:r>
              <w:proofErr w:type="spellStart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yr</w:t>
              </w:r>
              <w:proofErr w:type="spellEnd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 BFFS</w:t>
              </w:r>
            </w:ins>
          </w:p>
        </w:tc>
        <w:tc>
          <w:tcPr>
            <w:tcW w:w="1118" w:type="dxa"/>
          </w:tcPr>
          <w:p w14:paraId="24EC0A3D" w14:textId="77777777" w:rsidR="004E18E8" w:rsidRPr="008D1EB6" w:rsidRDefault="004E18E8" w:rsidP="00BA6911">
            <w:pPr>
              <w:spacing w:line="480" w:lineRule="auto"/>
              <w:contextualSpacing/>
              <w:rPr>
                <w:ins w:id="196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197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5 </w:t>
              </w:r>
              <w:proofErr w:type="spellStart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yr</w:t>
              </w:r>
              <w:proofErr w:type="spellEnd"/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 xml:space="preserve"> OS</w:t>
              </w:r>
            </w:ins>
          </w:p>
        </w:tc>
      </w:tr>
      <w:tr w:rsidR="004E18E8" w:rsidRPr="008D1EB6" w14:paraId="21FBDF06" w14:textId="77777777" w:rsidTr="00BA6911">
        <w:trPr>
          <w:ins w:id="198" w:author="Curtiland Deville" w:date="2020-04-10T15:21:00Z"/>
        </w:trPr>
        <w:tc>
          <w:tcPr>
            <w:tcW w:w="1788" w:type="dxa"/>
          </w:tcPr>
          <w:p w14:paraId="6B1B0130" w14:textId="77777777" w:rsidR="004E18E8" w:rsidRPr="008D1EB6" w:rsidRDefault="004E18E8" w:rsidP="00BA6911">
            <w:pPr>
              <w:spacing w:line="480" w:lineRule="auto"/>
              <w:contextualSpacing/>
              <w:rPr>
                <w:ins w:id="199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  <w:highlight w:val="yellow"/>
              </w:rPr>
            </w:pPr>
            <w:ins w:id="200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Current study</w:t>
              </w:r>
            </w:ins>
          </w:p>
        </w:tc>
        <w:tc>
          <w:tcPr>
            <w:tcW w:w="0" w:type="auto"/>
          </w:tcPr>
          <w:p w14:paraId="06098A00" w14:textId="77777777" w:rsidR="004E18E8" w:rsidRPr="008D1EB6" w:rsidRDefault="004E18E8" w:rsidP="00BA6911">
            <w:pPr>
              <w:spacing w:line="480" w:lineRule="auto"/>
              <w:contextualSpacing/>
              <w:rPr>
                <w:ins w:id="201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100</w:t>
              </w:r>
            </w:ins>
          </w:p>
          <w:p w14:paraId="36FFC358" w14:textId="77777777" w:rsidR="004E18E8" w:rsidRPr="008D1EB6" w:rsidRDefault="004E18E8" w:rsidP="00BA6911">
            <w:pPr>
              <w:spacing w:line="480" w:lineRule="auto"/>
              <w:contextualSpacing/>
              <w:rPr>
                <w:ins w:id="203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Univ of Penn</w:t>
              </w:r>
            </w:ins>
          </w:p>
          <w:p w14:paraId="0CF5DA4B" w14:textId="77777777" w:rsidR="004E18E8" w:rsidRPr="008D1EB6" w:rsidRDefault="004E18E8" w:rsidP="00BA6911">
            <w:pPr>
              <w:spacing w:line="480" w:lineRule="auto"/>
              <w:contextualSpacing/>
              <w:rPr>
                <w:ins w:id="205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0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2010-2016</w:t>
              </w:r>
            </w:ins>
          </w:p>
        </w:tc>
        <w:tc>
          <w:tcPr>
            <w:tcW w:w="3690" w:type="dxa"/>
          </w:tcPr>
          <w:p w14:paraId="4EC4221F" w14:textId="77777777" w:rsidR="004E18E8" w:rsidRPr="008D1EB6" w:rsidRDefault="004E18E8" w:rsidP="00BA6911">
            <w:pPr>
              <w:spacing w:line="480" w:lineRule="auto"/>
              <w:contextualSpacing/>
              <w:rPr>
                <w:ins w:id="207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08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 consecutive PSA rises above the nadir, clinical progression</w:t>
              </w:r>
              <w:r>
                <w:rPr>
                  <w:rFonts w:ascii="Times New Roman" w:hAnsi="Times New Roman" w:cs="Times New Roman"/>
                  <w:sz w:val="22"/>
                  <w:szCs w:val="22"/>
                </w:rPr>
                <w:t>, or initiation of salvage therapy (e.g. ADT)</w:t>
              </w:r>
            </w:ins>
          </w:p>
          <w:p w14:paraId="555DE5EA" w14:textId="77777777" w:rsidR="004E18E8" w:rsidRPr="008D1EB6" w:rsidRDefault="004E18E8" w:rsidP="00BA6911">
            <w:pPr>
              <w:spacing w:line="480" w:lineRule="auto"/>
              <w:contextualSpacing/>
              <w:rPr>
                <w:ins w:id="209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1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  <w:tc>
          <w:tcPr>
            <w:tcW w:w="2070" w:type="dxa"/>
          </w:tcPr>
          <w:p w14:paraId="0E4A1601" w14:textId="77777777" w:rsidR="004E18E8" w:rsidRDefault="004E18E8" w:rsidP="00BA6911">
            <w:pPr>
              <w:spacing w:line="480" w:lineRule="auto"/>
              <w:contextualSpacing/>
              <w:rPr>
                <w:ins w:id="211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1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56%</w:t>
              </w:r>
            </w:ins>
          </w:p>
          <w:p w14:paraId="4B3AEF97" w14:textId="77777777" w:rsidR="004E18E8" w:rsidRPr="008D1EB6" w:rsidRDefault="004E18E8" w:rsidP="00BA6911">
            <w:pPr>
              <w:spacing w:line="480" w:lineRule="auto"/>
              <w:contextualSpacing/>
              <w:rPr>
                <w:ins w:id="213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F065BC8" w14:textId="77777777" w:rsidR="004E18E8" w:rsidRPr="008D1EB6" w:rsidRDefault="004E18E8" w:rsidP="00BA6911">
            <w:pPr>
              <w:spacing w:line="480" w:lineRule="auto"/>
              <w:contextualSpacing/>
              <w:rPr>
                <w:ins w:id="214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1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99%</w:t>
              </w:r>
            </w:ins>
          </w:p>
        </w:tc>
      </w:tr>
      <w:tr w:rsidR="004E18E8" w:rsidRPr="008D1EB6" w14:paraId="7C87D534" w14:textId="77777777" w:rsidTr="00BA6911">
        <w:trPr>
          <w:ins w:id="216" w:author="Curtiland Deville" w:date="2020-04-10T15:21:00Z"/>
        </w:trPr>
        <w:tc>
          <w:tcPr>
            <w:tcW w:w="1788" w:type="dxa"/>
          </w:tcPr>
          <w:p w14:paraId="56A7BB13" w14:textId="77777777" w:rsidR="004E18E8" w:rsidRPr="008D1EB6" w:rsidRDefault="004E18E8" w:rsidP="00BA6911">
            <w:pPr>
              <w:spacing w:line="480" w:lineRule="auto"/>
              <w:contextualSpacing/>
              <w:rPr>
                <w:ins w:id="217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18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Tendulkar RD, et al. 2016</w:t>
              </w:r>
            </w:ins>
          </w:p>
        </w:tc>
        <w:tc>
          <w:tcPr>
            <w:tcW w:w="0" w:type="auto"/>
          </w:tcPr>
          <w:p w14:paraId="7BC0B632" w14:textId="77777777" w:rsidR="004E18E8" w:rsidRPr="008D1EB6" w:rsidRDefault="004E18E8" w:rsidP="00BA6911">
            <w:pPr>
              <w:spacing w:line="480" w:lineRule="auto"/>
              <w:contextualSpacing/>
              <w:rPr>
                <w:ins w:id="219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N = 2,460 </w:t>
              </w:r>
            </w:ins>
          </w:p>
          <w:p w14:paraId="2B1A8464" w14:textId="77777777" w:rsidR="004E18E8" w:rsidRPr="008D1EB6" w:rsidRDefault="004E18E8" w:rsidP="00BA6911">
            <w:pPr>
              <w:spacing w:line="480" w:lineRule="auto"/>
              <w:contextualSpacing/>
              <w:rPr>
                <w:ins w:id="221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10 tertiary care centers</w:t>
              </w:r>
            </w:ins>
          </w:p>
          <w:p w14:paraId="3355BD48" w14:textId="77777777" w:rsidR="004E18E8" w:rsidRPr="008D1EB6" w:rsidRDefault="004E18E8" w:rsidP="00BA6911">
            <w:pPr>
              <w:spacing w:line="480" w:lineRule="auto"/>
              <w:contextualSpacing/>
              <w:rPr>
                <w:ins w:id="223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1987-2013</w:t>
              </w:r>
            </w:ins>
          </w:p>
        </w:tc>
        <w:tc>
          <w:tcPr>
            <w:tcW w:w="3690" w:type="dxa"/>
          </w:tcPr>
          <w:p w14:paraId="7B4B3B89" w14:textId="77777777" w:rsidR="004E18E8" w:rsidRPr="008D1EB6" w:rsidRDefault="004E18E8" w:rsidP="00BA6911">
            <w:pPr>
              <w:spacing w:line="480" w:lineRule="auto"/>
              <w:contextualSpacing/>
              <w:rPr>
                <w:ins w:id="225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PSA nadir+0.2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, confirmed by a second higher PSA, or a continued rise in PSA, or initiation of ADT</w:t>
              </w:r>
            </w:ins>
          </w:p>
        </w:tc>
        <w:tc>
          <w:tcPr>
            <w:tcW w:w="2070" w:type="dxa"/>
          </w:tcPr>
          <w:p w14:paraId="1037E272" w14:textId="77777777" w:rsidR="004E18E8" w:rsidRPr="008D1EB6" w:rsidRDefault="004E18E8" w:rsidP="00BA6911">
            <w:pPr>
              <w:spacing w:line="480" w:lineRule="auto"/>
              <w:contextualSpacing/>
              <w:rPr>
                <w:ins w:id="227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28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56%</w:t>
              </w:r>
            </w:ins>
          </w:p>
        </w:tc>
        <w:tc>
          <w:tcPr>
            <w:tcW w:w="1118" w:type="dxa"/>
          </w:tcPr>
          <w:p w14:paraId="4AF6E3A4" w14:textId="77777777" w:rsidR="004E18E8" w:rsidRPr="008D1EB6" w:rsidRDefault="004E18E8" w:rsidP="00BA6911">
            <w:pPr>
              <w:spacing w:line="480" w:lineRule="auto"/>
              <w:contextualSpacing/>
              <w:rPr>
                <w:ins w:id="229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Not reported</w:t>
              </w:r>
            </w:ins>
          </w:p>
        </w:tc>
      </w:tr>
      <w:tr w:rsidR="004E18E8" w:rsidRPr="008D1EB6" w14:paraId="365AA424" w14:textId="77777777" w:rsidTr="00BA6911">
        <w:trPr>
          <w:ins w:id="231" w:author="Curtiland Deville" w:date="2020-04-10T15:21:00Z"/>
        </w:trPr>
        <w:tc>
          <w:tcPr>
            <w:tcW w:w="1788" w:type="dxa"/>
          </w:tcPr>
          <w:p w14:paraId="020B28CD" w14:textId="77777777" w:rsidR="004E18E8" w:rsidRPr="008D1EB6" w:rsidRDefault="004E18E8" w:rsidP="00BA6911">
            <w:pPr>
              <w:spacing w:line="480" w:lineRule="auto"/>
              <w:contextualSpacing/>
              <w:rPr>
                <w:ins w:id="232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33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Carrie C, et al. 2019</w:t>
              </w:r>
            </w:ins>
          </w:p>
        </w:tc>
        <w:tc>
          <w:tcPr>
            <w:tcW w:w="0" w:type="auto"/>
          </w:tcPr>
          <w:p w14:paraId="0128EC29" w14:textId="77777777" w:rsidR="004E18E8" w:rsidRPr="008D1EB6" w:rsidRDefault="004E18E8" w:rsidP="00BA6911">
            <w:pPr>
              <w:spacing w:line="480" w:lineRule="auto"/>
              <w:contextualSpacing/>
              <w:rPr>
                <w:ins w:id="234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743</w:t>
              </w:r>
            </w:ins>
          </w:p>
          <w:p w14:paraId="19F89067" w14:textId="77777777" w:rsidR="004E18E8" w:rsidRPr="008D1EB6" w:rsidRDefault="004E18E8" w:rsidP="00BA6911">
            <w:pPr>
              <w:spacing w:line="480" w:lineRule="auto"/>
              <w:contextualSpacing/>
              <w:rPr>
                <w:ins w:id="236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37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2006-2010</w:t>
              </w:r>
            </w:ins>
          </w:p>
          <w:p w14:paraId="6FC89008" w14:textId="77777777" w:rsidR="004E18E8" w:rsidRPr="008D1EB6" w:rsidRDefault="004E18E8" w:rsidP="00BA6911">
            <w:pPr>
              <w:spacing w:line="480" w:lineRule="auto"/>
              <w:contextualSpacing/>
              <w:rPr>
                <w:ins w:id="238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39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43 centers in France</w:t>
              </w:r>
            </w:ins>
          </w:p>
        </w:tc>
        <w:tc>
          <w:tcPr>
            <w:tcW w:w="3690" w:type="dxa"/>
          </w:tcPr>
          <w:p w14:paraId="7C4A8110" w14:textId="77777777" w:rsidR="004E18E8" w:rsidRPr="008D1EB6" w:rsidRDefault="004E18E8" w:rsidP="00BA6911">
            <w:pPr>
              <w:spacing w:line="480" w:lineRule="auto"/>
              <w:contextualSpacing/>
              <w:rPr>
                <w:ins w:id="240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1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PSA nadir+0.5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, or clinical progression</w:t>
              </w:r>
            </w:ins>
          </w:p>
        </w:tc>
        <w:tc>
          <w:tcPr>
            <w:tcW w:w="2070" w:type="dxa"/>
          </w:tcPr>
          <w:p w14:paraId="51464676" w14:textId="77777777" w:rsidR="004E18E8" w:rsidRPr="008D1EB6" w:rsidRDefault="004E18E8" w:rsidP="00BA6911">
            <w:pPr>
              <w:spacing w:line="480" w:lineRule="auto"/>
              <w:contextualSpacing/>
              <w:rPr>
                <w:ins w:id="242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43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62% RT</w:t>
              </w:r>
            </w:ins>
          </w:p>
          <w:p w14:paraId="1009FC41" w14:textId="77777777" w:rsidR="004E18E8" w:rsidRPr="008D1EB6" w:rsidRDefault="004E18E8" w:rsidP="00BA6911">
            <w:pPr>
              <w:spacing w:line="480" w:lineRule="auto"/>
              <w:contextualSpacing/>
              <w:rPr>
                <w:ins w:id="244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5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80% RT+ADT</w:t>
              </w:r>
            </w:ins>
          </w:p>
        </w:tc>
        <w:tc>
          <w:tcPr>
            <w:tcW w:w="1118" w:type="dxa"/>
          </w:tcPr>
          <w:p w14:paraId="6A1F05DA" w14:textId="77777777" w:rsidR="004E18E8" w:rsidRPr="008D1EB6" w:rsidRDefault="004E18E8" w:rsidP="00BA6911">
            <w:pPr>
              <w:spacing w:line="480" w:lineRule="auto"/>
              <w:contextualSpacing/>
              <w:rPr>
                <w:ins w:id="246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47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96% RT</w:t>
              </w:r>
            </w:ins>
          </w:p>
          <w:p w14:paraId="43307DE5" w14:textId="77777777" w:rsidR="004E18E8" w:rsidRPr="008D1EB6" w:rsidRDefault="004E18E8" w:rsidP="00BA6911">
            <w:pPr>
              <w:spacing w:line="480" w:lineRule="auto"/>
              <w:contextualSpacing/>
              <w:rPr>
                <w:ins w:id="248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49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95% RT+ADT</w:t>
              </w:r>
            </w:ins>
          </w:p>
        </w:tc>
      </w:tr>
      <w:tr w:rsidR="004E18E8" w:rsidRPr="008D1EB6" w14:paraId="38B69B94" w14:textId="77777777" w:rsidTr="00BA6911">
        <w:trPr>
          <w:ins w:id="250" w:author="Curtiland Deville" w:date="2020-04-10T15:21:00Z"/>
        </w:trPr>
        <w:tc>
          <w:tcPr>
            <w:tcW w:w="1788" w:type="dxa"/>
          </w:tcPr>
          <w:p w14:paraId="4E57CCC6" w14:textId="77777777" w:rsidR="004E18E8" w:rsidRPr="008D1EB6" w:rsidRDefault="004E18E8" w:rsidP="00BA6911">
            <w:pPr>
              <w:spacing w:line="480" w:lineRule="auto"/>
              <w:contextualSpacing/>
              <w:rPr>
                <w:ins w:id="251" w:author="Curtiland Deville" w:date="2020-04-10T15:21:00Z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ins w:id="252" w:author="Curtiland Deville" w:date="2020-04-10T15:21:00Z">
              <w:r w:rsidRPr="008D1EB6">
                <w:rPr>
                  <w:rFonts w:ascii="Times New Roman" w:hAnsi="Times New Roman" w:cs="Times New Roman"/>
                  <w:b/>
                  <w:bCs/>
                  <w:sz w:val="22"/>
                  <w:szCs w:val="22"/>
                </w:rPr>
                <w:t>Pollack A, et al. 2018</w:t>
              </w:r>
            </w:ins>
          </w:p>
        </w:tc>
        <w:tc>
          <w:tcPr>
            <w:tcW w:w="0" w:type="auto"/>
          </w:tcPr>
          <w:p w14:paraId="19579DA6" w14:textId="77777777" w:rsidR="004E18E8" w:rsidRPr="008D1EB6" w:rsidRDefault="004E18E8" w:rsidP="00BA6911">
            <w:pPr>
              <w:spacing w:line="480" w:lineRule="auto"/>
              <w:contextualSpacing/>
              <w:rPr>
                <w:ins w:id="253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 = 1,792</w:t>
              </w:r>
            </w:ins>
          </w:p>
          <w:p w14:paraId="5147BB5A" w14:textId="77777777" w:rsidR="004E18E8" w:rsidRPr="008D1EB6" w:rsidRDefault="004E18E8" w:rsidP="00BA6911">
            <w:pPr>
              <w:spacing w:line="480" w:lineRule="auto"/>
              <w:contextualSpacing/>
              <w:rPr>
                <w:ins w:id="255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6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centers in the US, Canada, and Israel </w:t>
              </w:r>
            </w:ins>
          </w:p>
          <w:p w14:paraId="47EB4190" w14:textId="77777777" w:rsidR="004E18E8" w:rsidRPr="008D1EB6" w:rsidRDefault="004E18E8" w:rsidP="00BA6911">
            <w:pPr>
              <w:spacing w:line="480" w:lineRule="auto"/>
              <w:contextualSpacing/>
              <w:rPr>
                <w:ins w:id="257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58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2008-2015</w:t>
              </w:r>
            </w:ins>
          </w:p>
          <w:p w14:paraId="273F114C" w14:textId="77777777" w:rsidR="004E18E8" w:rsidRPr="008D1EB6" w:rsidRDefault="004E18E8" w:rsidP="00BA6911">
            <w:pPr>
              <w:spacing w:line="480" w:lineRule="auto"/>
              <w:contextualSpacing/>
              <w:rPr>
                <w:ins w:id="259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60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  <w:tc>
          <w:tcPr>
            <w:tcW w:w="3690" w:type="dxa"/>
          </w:tcPr>
          <w:p w14:paraId="39875E3C" w14:textId="77777777" w:rsidR="004E18E8" w:rsidRPr="008D1EB6" w:rsidRDefault="004E18E8" w:rsidP="00BA6911">
            <w:pPr>
              <w:spacing w:line="480" w:lineRule="auto"/>
              <w:contextualSpacing/>
              <w:rPr>
                <w:ins w:id="261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6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1) maintenance of a PSA less than the nadir+2 ng/mL, absence of clinical failure, and absence of death from any cause for 5 years</w:t>
              </w:r>
            </w:ins>
          </w:p>
          <w:p w14:paraId="19370488" w14:textId="77777777" w:rsidR="004E18E8" w:rsidRPr="008D1EB6" w:rsidRDefault="004E18E8" w:rsidP="00BA6911">
            <w:pPr>
              <w:spacing w:line="480" w:lineRule="auto"/>
              <w:contextualSpacing/>
              <w:rPr>
                <w:ins w:id="263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6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2) PSA ≥ 0.4 </w:t>
              </w:r>
              <w:r w:rsidRPr="008D1EB6">
                <w:rPr>
                  <w:rFonts w:ascii="Times New Roman" w:hAnsi="Times New Roman" w:cs="Times New Roman"/>
                  <w:iCs/>
                  <w:sz w:val="22"/>
                  <w:szCs w:val="22"/>
                </w:rPr>
                <w:t>ng/mL</w:t>
              </w:r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 xml:space="preserve"> and rising at 5 years after randomization (secondary BF endpoint), the development of hormone refractory disease (3 rises in PSA during ADT)</w:t>
              </w:r>
            </w:ins>
          </w:p>
        </w:tc>
        <w:tc>
          <w:tcPr>
            <w:tcW w:w="2070" w:type="dxa"/>
          </w:tcPr>
          <w:p w14:paraId="6EB59BFC" w14:textId="77777777" w:rsidR="004E18E8" w:rsidRPr="007A2023" w:rsidRDefault="004E18E8" w:rsidP="00BA6911">
            <w:pPr>
              <w:spacing w:line="480" w:lineRule="auto"/>
              <w:contextualSpacing/>
              <w:rPr>
                <w:ins w:id="265" w:author="Curtiland Deville" w:date="2020-04-10T15:21:00Z"/>
                <w:rFonts w:ascii="Times New Roman" w:hAnsi="Times New Roman" w:cs="Times New Roman"/>
                <w:sz w:val="22"/>
                <w:szCs w:val="22"/>
                <w:lang w:val="de-DE"/>
              </w:rPr>
            </w:pPr>
            <w:ins w:id="266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>71.7% PBRT</w:t>
              </w:r>
            </w:ins>
          </w:p>
          <w:p w14:paraId="482E16CC" w14:textId="77777777" w:rsidR="004E18E8" w:rsidRPr="007A2023" w:rsidRDefault="004E18E8" w:rsidP="00BA6911">
            <w:pPr>
              <w:spacing w:line="480" w:lineRule="auto"/>
              <w:contextualSpacing/>
              <w:rPr>
                <w:ins w:id="267" w:author="Curtiland Deville" w:date="2020-04-10T15:21:00Z"/>
                <w:rFonts w:ascii="Times New Roman" w:hAnsi="Times New Roman" w:cs="Times New Roman"/>
                <w:sz w:val="22"/>
                <w:szCs w:val="22"/>
                <w:lang w:val="de-DE"/>
              </w:rPr>
            </w:pPr>
            <w:ins w:id="268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 xml:space="preserve">82.7% PBRT+ADT </w:t>
              </w:r>
            </w:ins>
          </w:p>
          <w:p w14:paraId="2B2D5A84" w14:textId="77777777" w:rsidR="004E18E8" w:rsidRPr="007A2023" w:rsidRDefault="004E18E8" w:rsidP="00BA6911">
            <w:pPr>
              <w:spacing w:line="480" w:lineRule="auto"/>
              <w:contextualSpacing/>
              <w:rPr>
                <w:ins w:id="269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  <w:lang w:val="de-DE"/>
              </w:rPr>
            </w:pPr>
            <w:ins w:id="270" w:author="Curtiland Deville" w:date="2020-04-10T15:21:00Z">
              <w:r w:rsidRPr="007A2023">
                <w:rPr>
                  <w:rFonts w:ascii="Times New Roman" w:hAnsi="Times New Roman" w:cs="Times New Roman"/>
                  <w:sz w:val="22"/>
                  <w:szCs w:val="22"/>
                  <w:lang w:val="de-DE"/>
                </w:rPr>
                <w:t>89.1% WPPB+ADT</w:t>
              </w:r>
            </w:ins>
          </w:p>
        </w:tc>
        <w:tc>
          <w:tcPr>
            <w:tcW w:w="1118" w:type="dxa"/>
          </w:tcPr>
          <w:p w14:paraId="05F63B98" w14:textId="77777777" w:rsidR="004E18E8" w:rsidRPr="008D1EB6" w:rsidRDefault="004E18E8" w:rsidP="00BA6911">
            <w:pPr>
              <w:spacing w:line="480" w:lineRule="auto"/>
              <w:contextualSpacing/>
              <w:rPr>
                <w:ins w:id="271" w:author="Curtiland Deville" w:date="2020-04-10T15:21:00Z"/>
                <w:rFonts w:ascii="Times New Roman" w:hAnsi="Times New Roman" w:cs="Times New Roman"/>
                <w:sz w:val="22"/>
                <w:szCs w:val="22"/>
              </w:rPr>
            </w:pPr>
            <w:ins w:id="272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Not yet reported</w:t>
              </w:r>
            </w:ins>
          </w:p>
          <w:p w14:paraId="5258EE30" w14:textId="77777777" w:rsidR="004E18E8" w:rsidRPr="008D1EB6" w:rsidRDefault="004E18E8" w:rsidP="00BA6911">
            <w:pPr>
              <w:spacing w:line="480" w:lineRule="auto"/>
              <w:contextualSpacing/>
              <w:rPr>
                <w:ins w:id="273" w:author="Curtiland Deville" w:date="2020-04-10T15:21:00Z"/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ins w:id="274" w:author="Curtiland Deville" w:date="2020-04-10T15:21:00Z">
              <w:r w:rsidRPr="008D1EB6">
                <w:rPr>
                  <w:rFonts w:ascii="Times New Roman" w:hAnsi="Times New Roman" w:cs="Times New Roman"/>
                  <w:sz w:val="22"/>
                  <w:szCs w:val="22"/>
                </w:rPr>
                <w:t> </w:t>
              </w:r>
            </w:ins>
          </w:p>
        </w:tc>
      </w:tr>
    </w:tbl>
    <w:p w14:paraId="507B4512" w14:textId="77777777" w:rsidR="004E18E8" w:rsidRPr="008D1EB6" w:rsidRDefault="004E18E8" w:rsidP="004E18E8">
      <w:pPr>
        <w:spacing w:line="480" w:lineRule="auto"/>
        <w:contextualSpacing/>
        <w:rPr>
          <w:ins w:id="275" w:author="Curtiland Deville" w:date="2020-04-10T15:21:00Z"/>
          <w:rFonts w:ascii="Times New Roman" w:hAnsi="Times New Roman" w:cs="Times New Roman"/>
          <w:b/>
          <w:sz w:val="22"/>
          <w:szCs w:val="22"/>
        </w:rPr>
      </w:pPr>
      <w:ins w:id="276" w:author="Curtiland Deville" w:date="2020-04-10T15:21:00Z">
        <w:r w:rsidRPr="008D1EB6">
          <w:rPr>
            <w:rFonts w:ascii="Times New Roman" w:hAnsi="Times New Roman" w:cs="Times New Roman"/>
            <w:sz w:val="22"/>
            <w:szCs w:val="22"/>
          </w:rPr>
          <w:lastRenderedPageBreak/>
          <w:t xml:space="preserve">RT: radiotherapy; BFFS: biochemical </w:t>
        </w:r>
        <w:r>
          <w:rPr>
            <w:rFonts w:ascii="Times New Roman" w:hAnsi="Times New Roman" w:cs="Times New Roman"/>
            <w:sz w:val="22"/>
            <w:szCs w:val="22"/>
          </w:rPr>
          <w:t>failure-free</w:t>
        </w:r>
        <w:r w:rsidRPr="008D1EB6">
          <w:rPr>
            <w:rFonts w:ascii="Times New Roman" w:hAnsi="Times New Roman" w:cs="Times New Roman"/>
            <w:sz w:val="22"/>
            <w:szCs w:val="22"/>
          </w:rPr>
          <w:t xml:space="preserve"> survival; OS: overall survival; PSA: prostate specific antigen; ADT: androgen deprivation therapy; PB: prostate bed field; WP: whole pelvis field.</w:t>
        </w:r>
      </w:ins>
    </w:p>
    <w:p w14:paraId="6E994241" w14:textId="77777777" w:rsidR="004E18E8" w:rsidRPr="0074234D" w:rsidRDefault="004E18E8" w:rsidP="000A0666">
      <w:pPr>
        <w:spacing w:line="480" w:lineRule="auto"/>
        <w:contextualSpacing/>
        <w:rPr>
          <w:rFonts w:ascii="Times New Roman" w:hAnsi="Times New Roman" w:cs="Times New Roman"/>
          <w:b/>
          <w:sz w:val="22"/>
          <w:szCs w:val="22"/>
        </w:rPr>
      </w:pPr>
      <w:bookmarkStart w:id="277" w:name="_GoBack"/>
      <w:bookmarkEnd w:id="277"/>
    </w:p>
    <w:sectPr w:rsidR="004E18E8" w:rsidRPr="0074234D" w:rsidSect="00531DA2">
      <w:headerReference w:type="default" r:id="rId8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50133" w14:textId="77777777" w:rsidR="008C45EB" w:rsidRDefault="008C45EB" w:rsidP="008F6FFE">
      <w:r>
        <w:separator/>
      </w:r>
    </w:p>
  </w:endnote>
  <w:endnote w:type="continuationSeparator" w:id="0">
    <w:p w14:paraId="071DDEB8" w14:textId="77777777" w:rsidR="008C45EB" w:rsidRDefault="008C45EB" w:rsidP="008F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????"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6AED2" w14:textId="77777777" w:rsidR="008C45EB" w:rsidRDefault="008C45EB" w:rsidP="008F6FFE">
      <w:r>
        <w:separator/>
      </w:r>
    </w:p>
  </w:footnote>
  <w:footnote w:type="continuationSeparator" w:id="0">
    <w:p w14:paraId="475185BA" w14:textId="77777777" w:rsidR="008C45EB" w:rsidRDefault="008C45EB" w:rsidP="008F6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A3BA8" w14:textId="77777777" w:rsidR="00097FC1" w:rsidRPr="00DF0E79" w:rsidRDefault="00097FC1" w:rsidP="00DF0E79">
    <w:pPr>
      <w:pStyle w:val="Header"/>
      <w:jc w:val="right"/>
      <w:rPr>
        <w:sz w:val="20"/>
        <w:szCs w:val="20"/>
      </w:rPr>
    </w:pPr>
    <w:r w:rsidRPr="00DF0E79">
      <w:rPr>
        <w:rFonts w:ascii="Times New Roman" w:hAnsi="Times New Roman"/>
        <w:sz w:val="20"/>
        <w:szCs w:val="20"/>
      </w:rPr>
      <w:t xml:space="preserve">Page </w:t>
    </w:r>
    <w:r w:rsidRPr="00DF0E79">
      <w:rPr>
        <w:rFonts w:ascii="Times New Roman" w:hAnsi="Times New Roman"/>
        <w:sz w:val="20"/>
        <w:szCs w:val="20"/>
      </w:rPr>
      <w:fldChar w:fldCharType="begin"/>
    </w:r>
    <w:r w:rsidRPr="00DF0E79">
      <w:rPr>
        <w:rFonts w:ascii="Times New Roman" w:hAnsi="Times New Roman"/>
        <w:sz w:val="20"/>
        <w:szCs w:val="20"/>
      </w:rPr>
      <w:instrText xml:space="preserve"> PAGE </w:instrText>
    </w:r>
    <w:r w:rsidRPr="00DF0E79">
      <w:rPr>
        <w:rFonts w:ascii="Times New Roman" w:hAnsi="Times New Roman"/>
        <w:sz w:val="20"/>
        <w:szCs w:val="20"/>
      </w:rPr>
      <w:fldChar w:fldCharType="separate"/>
    </w:r>
    <w:r w:rsidR="0014652E">
      <w:rPr>
        <w:rFonts w:ascii="Times New Roman" w:hAnsi="Times New Roman"/>
        <w:noProof/>
        <w:sz w:val="20"/>
        <w:szCs w:val="20"/>
      </w:rPr>
      <w:t>14</w:t>
    </w:r>
    <w:r w:rsidRPr="00DF0E79">
      <w:rPr>
        <w:rFonts w:ascii="Times New Roman" w:hAnsi="Times New Roman"/>
        <w:sz w:val="20"/>
        <w:szCs w:val="20"/>
      </w:rPr>
      <w:fldChar w:fldCharType="end"/>
    </w:r>
    <w:r w:rsidRPr="00DF0E79">
      <w:rPr>
        <w:rFonts w:ascii="Times New Roman" w:hAnsi="Times New Roman"/>
        <w:sz w:val="20"/>
        <w:szCs w:val="20"/>
      </w:rPr>
      <w:t xml:space="preserve"> of </w:t>
    </w:r>
    <w:r w:rsidRPr="00DF0E79">
      <w:rPr>
        <w:rFonts w:ascii="Times New Roman" w:hAnsi="Times New Roman"/>
        <w:sz w:val="20"/>
        <w:szCs w:val="20"/>
      </w:rPr>
      <w:fldChar w:fldCharType="begin"/>
    </w:r>
    <w:r w:rsidRPr="00DF0E79">
      <w:rPr>
        <w:rFonts w:ascii="Times New Roman" w:hAnsi="Times New Roman"/>
        <w:sz w:val="20"/>
        <w:szCs w:val="20"/>
      </w:rPr>
      <w:instrText xml:space="preserve"> NUMPAGES </w:instrText>
    </w:r>
    <w:r w:rsidRPr="00DF0E79">
      <w:rPr>
        <w:rFonts w:ascii="Times New Roman" w:hAnsi="Times New Roman"/>
        <w:sz w:val="20"/>
        <w:szCs w:val="20"/>
      </w:rPr>
      <w:fldChar w:fldCharType="separate"/>
    </w:r>
    <w:r w:rsidR="0014652E">
      <w:rPr>
        <w:rFonts w:ascii="Times New Roman" w:hAnsi="Times New Roman"/>
        <w:noProof/>
        <w:sz w:val="20"/>
        <w:szCs w:val="20"/>
      </w:rPr>
      <w:t>14</w:t>
    </w:r>
    <w:r w:rsidRPr="00DF0E79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D646BE"/>
    <w:multiLevelType w:val="hybridMultilevel"/>
    <w:tmpl w:val="53D0E79C"/>
    <w:lvl w:ilvl="0" w:tplc="198A3F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urtiland Deville">
    <w15:presenceInfo w15:providerId="AD" w15:userId="S::cdevill1@jh.edu::e8c71cae-a8a2-4ce5-9e9c-928b766e26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embedSystemFonts/>
  <w:proofState w:spelling="clean" w:grammar="clean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961"/>
    <w:rsid w:val="000006A8"/>
    <w:rsid w:val="000043B2"/>
    <w:rsid w:val="00005670"/>
    <w:rsid w:val="00006254"/>
    <w:rsid w:val="00007C3A"/>
    <w:rsid w:val="00010064"/>
    <w:rsid w:val="0001043D"/>
    <w:rsid w:val="000107B4"/>
    <w:rsid w:val="0001112C"/>
    <w:rsid w:val="00011203"/>
    <w:rsid w:val="0001253C"/>
    <w:rsid w:val="000125E9"/>
    <w:rsid w:val="00013EE9"/>
    <w:rsid w:val="00014AEC"/>
    <w:rsid w:val="0001517C"/>
    <w:rsid w:val="0001682A"/>
    <w:rsid w:val="00016DD1"/>
    <w:rsid w:val="00016F34"/>
    <w:rsid w:val="00020787"/>
    <w:rsid w:val="0002283B"/>
    <w:rsid w:val="00022DD9"/>
    <w:rsid w:val="000258D7"/>
    <w:rsid w:val="00027147"/>
    <w:rsid w:val="0002725F"/>
    <w:rsid w:val="000310FB"/>
    <w:rsid w:val="00037E67"/>
    <w:rsid w:val="00040607"/>
    <w:rsid w:val="00040B25"/>
    <w:rsid w:val="00041DAF"/>
    <w:rsid w:val="000421CE"/>
    <w:rsid w:val="00042540"/>
    <w:rsid w:val="00046178"/>
    <w:rsid w:val="00047116"/>
    <w:rsid w:val="00050F37"/>
    <w:rsid w:val="0005413F"/>
    <w:rsid w:val="00054A17"/>
    <w:rsid w:val="00055B4C"/>
    <w:rsid w:val="00055EB1"/>
    <w:rsid w:val="00056F5C"/>
    <w:rsid w:val="000603EC"/>
    <w:rsid w:val="00062811"/>
    <w:rsid w:val="00063FA4"/>
    <w:rsid w:val="000645A4"/>
    <w:rsid w:val="000659D8"/>
    <w:rsid w:val="00071EA3"/>
    <w:rsid w:val="00080A0A"/>
    <w:rsid w:val="00080AE6"/>
    <w:rsid w:val="00083CA3"/>
    <w:rsid w:val="00083DAB"/>
    <w:rsid w:val="00083FB0"/>
    <w:rsid w:val="00084BE8"/>
    <w:rsid w:val="00085377"/>
    <w:rsid w:val="00085507"/>
    <w:rsid w:val="00085916"/>
    <w:rsid w:val="0008600D"/>
    <w:rsid w:val="000916B7"/>
    <w:rsid w:val="00091718"/>
    <w:rsid w:val="000933F2"/>
    <w:rsid w:val="00095F56"/>
    <w:rsid w:val="00096EC9"/>
    <w:rsid w:val="0009768D"/>
    <w:rsid w:val="00097FC1"/>
    <w:rsid w:val="000A0666"/>
    <w:rsid w:val="000A0E7A"/>
    <w:rsid w:val="000A1A45"/>
    <w:rsid w:val="000A2E1C"/>
    <w:rsid w:val="000A5B8F"/>
    <w:rsid w:val="000A616A"/>
    <w:rsid w:val="000B1939"/>
    <w:rsid w:val="000B1DEE"/>
    <w:rsid w:val="000B27A9"/>
    <w:rsid w:val="000B6177"/>
    <w:rsid w:val="000B7FF5"/>
    <w:rsid w:val="000C0C00"/>
    <w:rsid w:val="000C2A0D"/>
    <w:rsid w:val="000C3025"/>
    <w:rsid w:val="000D004F"/>
    <w:rsid w:val="000D0426"/>
    <w:rsid w:val="000D1358"/>
    <w:rsid w:val="000D13DF"/>
    <w:rsid w:val="000D3280"/>
    <w:rsid w:val="000D3CC8"/>
    <w:rsid w:val="000D4019"/>
    <w:rsid w:val="000D4D28"/>
    <w:rsid w:val="000D59D2"/>
    <w:rsid w:val="000D6176"/>
    <w:rsid w:val="000D7218"/>
    <w:rsid w:val="000E1970"/>
    <w:rsid w:val="000E236C"/>
    <w:rsid w:val="000E2621"/>
    <w:rsid w:val="000E709B"/>
    <w:rsid w:val="000F15CB"/>
    <w:rsid w:val="000F7F24"/>
    <w:rsid w:val="001005F4"/>
    <w:rsid w:val="0010218A"/>
    <w:rsid w:val="00102CA3"/>
    <w:rsid w:val="00104E1B"/>
    <w:rsid w:val="0010616D"/>
    <w:rsid w:val="00112F9E"/>
    <w:rsid w:val="00113D1A"/>
    <w:rsid w:val="00114034"/>
    <w:rsid w:val="00114ADC"/>
    <w:rsid w:val="00114B9F"/>
    <w:rsid w:val="00114BDA"/>
    <w:rsid w:val="001154E2"/>
    <w:rsid w:val="0011629B"/>
    <w:rsid w:val="001200AA"/>
    <w:rsid w:val="00121F9B"/>
    <w:rsid w:val="00123D4B"/>
    <w:rsid w:val="00130F88"/>
    <w:rsid w:val="00134FEA"/>
    <w:rsid w:val="001371A1"/>
    <w:rsid w:val="00140016"/>
    <w:rsid w:val="00140659"/>
    <w:rsid w:val="0014565E"/>
    <w:rsid w:val="0014652E"/>
    <w:rsid w:val="00146852"/>
    <w:rsid w:val="00146C36"/>
    <w:rsid w:val="00147381"/>
    <w:rsid w:val="00151A8E"/>
    <w:rsid w:val="001551CC"/>
    <w:rsid w:val="001554E5"/>
    <w:rsid w:val="00155A04"/>
    <w:rsid w:val="00157816"/>
    <w:rsid w:val="00157FED"/>
    <w:rsid w:val="001616AD"/>
    <w:rsid w:val="001616C5"/>
    <w:rsid w:val="00162736"/>
    <w:rsid w:val="00162913"/>
    <w:rsid w:val="00163754"/>
    <w:rsid w:val="00165F5A"/>
    <w:rsid w:val="001664F6"/>
    <w:rsid w:val="001722EC"/>
    <w:rsid w:val="00174479"/>
    <w:rsid w:val="00174990"/>
    <w:rsid w:val="001751BC"/>
    <w:rsid w:val="0018226E"/>
    <w:rsid w:val="00183DD9"/>
    <w:rsid w:val="0018481B"/>
    <w:rsid w:val="001851F3"/>
    <w:rsid w:val="001868F2"/>
    <w:rsid w:val="001877AB"/>
    <w:rsid w:val="00190067"/>
    <w:rsid w:val="001924A5"/>
    <w:rsid w:val="00192D3F"/>
    <w:rsid w:val="0019420D"/>
    <w:rsid w:val="00195CAF"/>
    <w:rsid w:val="00197170"/>
    <w:rsid w:val="001979C1"/>
    <w:rsid w:val="001A0FE5"/>
    <w:rsid w:val="001A1EDE"/>
    <w:rsid w:val="001A25A0"/>
    <w:rsid w:val="001A57EE"/>
    <w:rsid w:val="001A6092"/>
    <w:rsid w:val="001A6299"/>
    <w:rsid w:val="001A74DB"/>
    <w:rsid w:val="001A7B5C"/>
    <w:rsid w:val="001B1F0A"/>
    <w:rsid w:val="001B5ED5"/>
    <w:rsid w:val="001B61CE"/>
    <w:rsid w:val="001C07E4"/>
    <w:rsid w:val="001C135B"/>
    <w:rsid w:val="001C25C7"/>
    <w:rsid w:val="001C275A"/>
    <w:rsid w:val="001C34FA"/>
    <w:rsid w:val="001C485E"/>
    <w:rsid w:val="001C6A65"/>
    <w:rsid w:val="001C724B"/>
    <w:rsid w:val="001C7A11"/>
    <w:rsid w:val="001D12B0"/>
    <w:rsid w:val="001D1D81"/>
    <w:rsid w:val="001D48C5"/>
    <w:rsid w:val="001D51F8"/>
    <w:rsid w:val="001D5663"/>
    <w:rsid w:val="001D5B11"/>
    <w:rsid w:val="001D6148"/>
    <w:rsid w:val="001D6F6A"/>
    <w:rsid w:val="001E0867"/>
    <w:rsid w:val="001E2D35"/>
    <w:rsid w:val="001E3052"/>
    <w:rsid w:val="001E3269"/>
    <w:rsid w:val="001E47BB"/>
    <w:rsid w:val="001E49DB"/>
    <w:rsid w:val="001E529C"/>
    <w:rsid w:val="001E5B50"/>
    <w:rsid w:val="001E5FAC"/>
    <w:rsid w:val="001F1148"/>
    <w:rsid w:val="001F134F"/>
    <w:rsid w:val="001F2921"/>
    <w:rsid w:val="001F31B5"/>
    <w:rsid w:val="001F3FAA"/>
    <w:rsid w:val="001F568B"/>
    <w:rsid w:val="002013B2"/>
    <w:rsid w:val="002020BC"/>
    <w:rsid w:val="00202F51"/>
    <w:rsid w:val="0020356C"/>
    <w:rsid w:val="00203DF9"/>
    <w:rsid w:val="0020702B"/>
    <w:rsid w:val="00212874"/>
    <w:rsid w:val="002129FF"/>
    <w:rsid w:val="00212E7B"/>
    <w:rsid w:val="00212EF6"/>
    <w:rsid w:val="002137E6"/>
    <w:rsid w:val="00214758"/>
    <w:rsid w:val="00214BB4"/>
    <w:rsid w:val="00215C25"/>
    <w:rsid w:val="002162C8"/>
    <w:rsid w:val="002169B7"/>
    <w:rsid w:val="00221B69"/>
    <w:rsid w:val="00222A16"/>
    <w:rsid w:val="00222A24"/>
    <w:rsid w:val="0022334F"/>
    <w:rsid w:val="00223DA1"/>
    <w:rsid w:val="00224B9B"/>
    <w:rsid w:val="00227DA7"/>
    <w:rsid w:val="00227FCD"/>
    <w:rsid w:val="00231554"/>
    <w:rsid w:val="002320ED"/>
    <w:rsid w:val="0023340A"/>
    <w:rsid w:val="002334E0"/>
    <w:rsid w:val="002347C1"/>
    <w:rsid w:val="002414CC"/>
    <w:rsid w:val="00241867"/>
    <w:rsid w:val="002420A6"/>
    <w:rsid w:val="0024238C"/>
    <w:rsid w:val="00245947"/>
    <w:rsid w:val="0024605B"/>
    <w:rsid w:val="00246A2A"/>
    <w:rsid w:val="00250E46"/>
    <w:rsid w:val="002516CB"/>
    <w:rsid w:val="002521F9"/>
    <w:rsid w:val="002541CA"/>
    <w:rsid w:val="00255D74"/>
    <w:rsid w:val="002560B2"/>
    <w:rsid w:val="00257702"/>
    <w:rsid w:val="0026017B"/>
    <w:rsid w:val="00261D67"/>
    <w:rsid w:val="00262255"/>
    <w:rsid w:val="00262684"/>
    <w:rsid w:val="00263AFB"/>
    <w:rsid w:val="002649EB"/>
    <w:rsid w:val="00264D22"/>
    <w:rsid w:val="00265E5F"/>
    <w:rsid w:val="002666BE"/>
    <w:rsid w:val="00270F27"/>
    <w:rsid w:val="0027180D"/>
    <w:rsid w:val="00271C53"/>
    <w:rsid w:val="0027278F"/>
    <w:rsid w:val="00275CE6"/>
    <w:rsid w:val="00283926"/>
    <w:rsid w:val="00283F1F"/>
    <w:rsid w:val="00283F31"/>
    <w:rsid w:val="002853D4"/>
    <w:rsid w:val="00285767"/>
    <w:rsid w:val="00285E7F"/>
    <w:rsid w:val="00290270"/>
    <w:rsid w:val="0029241B"/>
    <w:rsid w:val="00293179"/>
    <w:rsid w:val="00294320"/>
    <w:rsid w:val="0029438C"/>
    <w:rsid w:val="002944A8"/>
    <w:rsid w:val="002946C2"/>
    <w:rsid w:val="00294B4D"/>
    <w:rsid w:val="00296D39"/>
    <w:rsid w:val="00297463"/>
    <w:rsid w:val="002A7992"/>
    <w:rsid w:val="002B0288"/>
    <w:rsid w:val="002B04DD"/>
    <w:rsid w:val="002B1F7A"/>
    <w:rsid w:val="002B2702"/>
    <w:rsid w:val="002B3080"/>
    <w:rsid w:val="002B30FC"/>
    <w:rsid w:val="002B355A"/>
    <w:rsid w:val="002B4711"/>
    <w:rsid w:val="002B6F8C"/>
    <w:rsid w:val="002B7EA4"/>
    <w:rsid w:val="002C05B0"/>
    <w:rsid w:val="002C293F"/>
    <w:rsid w:val="002C44D9"/>
    <w:rsid w:val="002C6BA4"/>
    <w:rsid w:val="002D067C"/>
    <w:rsid w:val="002D5645"/>
    <w:rsid w:val="002D611D"/>
    <w:rsid w:val="002E0FAC"/>
    <w:rsid w:val="002E10CF"/>
    <w:rsid w:val="002E18BA"/>
    <w:rsid w:val="002E2693"/>
    <w:rsid w:val="002E4F1C"/>
    <w:rsid w:val="002E569C"/>
    <w:rsid w:val="002E59A4"/>
    <w:rsid w:val="002E79C7"/>
    <w:rsid w:val="002F10F9"/>
    <w:rsid w:val="002F1825"/>
    <w:rsid w:val="002F2144"/>
    <w:rsid w:val="002F2CC3"/>
    <w:rsid w:val="002F4C93"/>
    <w:rsid w:val="002F5EDE"/>
    <w:rsid w:val="002F6062"/>
    <w:rsid w:val="002F72DB"/>
    <w:rsid w:val="00300591"/>
    <w:rsid w:val="00303624"/>
    <w:rsid w:val="0030368C"/>
    <w:rsid w:val="00303B6D"/>
    <w:rsid w:val="003040B8"/>
    <w:rsid w:val="00305018"/>
    <w:rsid w:val="00305D54"/>
    <w:rsid w:val="0031071B"/>
    <w:rsid w:val="003112A3"/>
    <w:rsid w:val="0031142F"/>
    <w:rsid w:val="00311797"/>
    <w:rsid w:val="003150DA"/>
    <w:rsid w:val="00315856"/>
    <w:rsid w:val="003169D3"/>
    <w:rsid w:val="00320FF8"/>
    <w:rsid w:val="00323282"/>
    <w:rsid w:val="00323D25"/>
    <w:rsid w:val="003249F0"/>
    <w:rsid w:val="003264AB"/>
    <w:rsid w:val="00327C76"/>
    <w:rsid w:val="00330052"/>
    <w:rsid w:val="0033074D"/>
    <w:rsid w:val="00331626"/>
    <w:rsid w:val="00332241"/>
    <w:rsid w:val="00334F88"/>
    <w:rsid w:val="00335D82"/>
    <w:rsid w:val="003410D1"/>
    <w:rsid w:val="00343CF7"/>
    <w:rsid w:val="00344BB5"/>
    <w:rsid w:val="00347FC5"/>
    <w:rsid w:val="0035132A"/>
    <w:rsid w:val="003519D6"/>
    <w:rsid w:val="00351A04"/>
    <w:rsid w:val="00351DDC"/>
    <w:rsid w:val="00352683"/>
    <w:rsid w:val="00356747"/>
    <w:rsid w:val="0036028F"/>
    <w:rsid w:val="00361704"/>
    <w:rsid w:val="00362A2C"/>
    <w:rsid w:val="00363670"/>
    <w:rsid w:val="00363AB8"/>
    <w:rsid w:val="003646D3"/>
    <w:rsid w:val="00375402"/>
    <w:rsid w:val="003767D5"/>
    <w:rsid w:val="00376B91"/>
    <w:rsid w:val="00377DFB"/>
    <w:rsid w:val="0038554E"/>
    <w:rsid w:val="00386151"/>
    <w:rsid w:val="00387C26"/>
    <w:rsid w:val="00391B29"/>
    <w:rsid w:val="00392C94"/>
    <w:rsid w:val="00396948"/>
    <w:rsid w:val="00396B05"/>
    <w:rsid w:val="003A0282"/>
    <w:rsid w:val="003A117A"/>
    <w:rsid w:val="003A1B37"/>
    <w:rsid w:val="003A4AC9"/>
    <w:rsid w:val="003A6961"/>
    <w:rsid w:val="003B1E1F"/>
    <w:rsid w:val="003B2FC1"/>
    <w:rsid w:val="003B6E7E"/>
    <w:rsid w:val="003C07A5"/>
    <w:rsid w:val="003C0C13"/>
    <w:rsid w:val="003C1581"/>
    <w:rsid w:val="003C1BE2"/>
    <w:rsid w:val="003C2465"/>
    <w:rsid w:val="003C2DB2"/>
    <w:rsid w:val="003C33C3"/>
    <w:rsid w:val="003C3AB7"/>
    <w:rsid w:val="003C4667"/>
    <w:rsid w:val="003C4BC8"/>
    <w:rsid w:val="003C5191"/>
    <w:rsid w:val="003C532B"/>
    <w:rsid w:val="003C7E19"/>
    <w:rsid w:val="003D0362"/>
    <w:rsid w:val="003D09B4"/>
    <w:rsid w:val="003D0DA9"/>
    <w:rsid w:val="003D2736"/>
    <w:rsid w:val="003D368E"/>
    <w:rsid w:val="003D457B"/>
    <w:rsid w:val="003D4CFA"/>
    <w:rsid w:val="003D50A6"/>
    <w:rsid w:val="003D575D"/>
    <w:rsid w:val="003D62B3"/>
    <w:rsid w:val="003D786E"/>
    <w:rsid w:val="003E0522"/>
    <w:rsid w:val="003E159A"/>
    <w:rsid w:val="003E2D72"/>
    <w:rsid w:val="003E51C3"/>
    <w:rsid w:val="003E61F7"/>
    <w:rsid w:val="003E7984"/>
    <w:rsid w:val="003F2715"/>
    <w:rsid w:val="003F2F87"/>
    <w:rsid w:val="003F3ACF"/>
    <w:rsid w:val="003F3C00"/>
    <w:rsid w:val="003F3CBE"/>
    <w:rsid w:val="003F4170"/>
    <w:rsid w:val="004003B9"/>
    <w:rsid w:val="004022D7"/>
    <w:rsid w:val="004036EB"/>
    <w:rsid w:val="00403B35"/>
    <w:rsid w:val="00404C54"/>
    <w:rsid w:val="00406661"/>
    <w:rsid w:val="00407D83"/>
    <w:rsid w:val="0041040D"/>
    <w:rsid w:val="004111E6"/>
    <w:rsid w:val="00413F54"/>
    <w:rsid w:val="0041597F"/>
    <w:rsid w:val="00417282"/>
    <w:rsid w:val="00417D11"/>
    <w:rsid w:val="00421082"/>
    <w:rsid w:val="0042398A"/>
    <w:rsid w:val="004248DC"/>
    <w:rsid w:val="00424EE2"/>
    <w:rsid w:val="00425577"/>
    <w:rsid w:val="00427494"/>
    <w:rsid w:val="004274EF"/>
    <w:rsid w:val="00427F4C"/>
    <w:rsid w:val="0043062F"/>
    <w:rsid w:val="00430B45"/>
    <w:rsid w:val="00434892"/>
    <w:rsid w:val="00435964"/>
    <w:rsid w:val="00436A2C"/>
    <w:rsid w:val="00436E7F"/>
    <w:rsid w:val="0043775E"/>
    <w:rsid w:val="00440A51"/>
    <w:rsid w:val="004428A3"/>
    <w:rsid w:val="00443FE5"/>
    <w:rsid w:val="00445598"/>
    <w:rsid w:val="004470FB"/>
    <w:rsid w:val="00447E14"/>
    <w:rsid w:val="004505CF"/>
    <w:rsid w:val="00450D93"/>
    <w:rsid w:val="00450FBB"/>
    <w:rsid w:val="00452809"/>
    <w:rsid w:val="004530AC"/>
    <w:rsid w:val="004536AA"/>
    <w:rsid w:val="00454937"/>
    <w:rsid w:val="00454BF9"/>
    <w:rsid w:val="0045635E"/>
    <w:rsid w:val="00457E91"/>
    <w:rsid w:val="00461BFC"/>
    <w:rsid w:val="00462445"/>
    <w:rsid w:val="004702B6"/>
    <w:rsid w:val="00470961"/>
    <w:rsid w:val="00473652"/>
    <w:rsid w:val="00475AB8"/>
    <w:rsid w:val="004768F6"/>
    <w:rsid w:val="0048164E"/>
    <w:rsid w:val="0048212E"/>
    <w:rsid w:val="00493653"/>
    <w:rsid w:val="00493664"/>
    <w:rsid w:val="00493D09"/>
    <w:rsid w:val="00493F48"/>
    <w:rsid w:val="00494CC4"/>
    <w:rsid w:val="004952F9"/>
    <w:rsid w:val="0049549B"/>
    <w:rsid w:val="0049573F"/>
    <w:rsid w:val="0049702A"/>
    <w:rsid w:val="004A5654"/>
    <w:rsid w:val="004A6376"/>
    <w:rsid w:val="004A660F"/>
    <w:rsid w:val="004A7812"/>
    <w:rsid w:val="004B06A6"/>
    <w:rsid w:val="004B1119"/>
    <w:rsid w:val="004B1DEE"/>
    <w:rsid w:val="004B297E"/>
    <w:rsid w:val="004B3696"/>
    <w:rsid w:val="004B4F14"/>
    <w:rsid w:val="004B5A7A"/>
    <w:rsid w:val="004B6C74"/>
    <w:rsid w:val="004B77BE"/>
    <w:rsid w:val="004C44F8"/>
    <w:rsid w:val="004C5B25"/>
    <w:rsid w:val="004C63E4"/>
    <w:rsid w:val="004C669C"/>
    <w:rsid w:val="004C6EE9"/>
    <w:rsid w:val="004C7B94"/>
    <w:rsid w:val="004C7F94"/>
    <w:rsid w:val="004D2A4A"/>
    <w:rsid w:val="004D3C68"/>
    <w:rsid w:val="004D4D55"/>
    <w:rsid w:val="004D6738"/>
    <w:rsid w:val="004E18E8"/>
    <w:rsid w:val="004E1F20"/>
    <w:rsid w:val="004E4100"/>
    <w:rsid w:val="004E5306"/>
    <w:rsid w:val="004E7789"/>
    <w:rsid w:val="004F21A4"/>
    <w:rsid w:val="004F21DA"/>
    <w:rsid w:val="004F358E"/>
    <w:rsid w:val="004F37BD"/>
    <w:rsid w:val="004F3A06"/>
    <w:rsid w:val="004F4872"/>
    <w:rsid w:val="004F51B1"/>
    <w:rsid w:val="004F6822"/>
    <w:rsid w:val="004F75B6"/>
    <w:rsid w:val="00500304"/>
    <w:rsid w:val="005004E9"/>
    <w:rsid w:val="005013D6"/>
    <w:rsid w:val="005024EA"/>
    <w:rsid w:val="00502D29"/>
    <w:rsid w:val="00502D55"/>
    <w:rsid w:val="00503137"/>
    <w:rsid w:val="00503B1F"/>
    <w:rsid w:val="00504F8A"/>
    <w:rsid w:val="0050591B"/>
    <w:rsid w:val="0050678A"/>
    <w:rsid w:val="00506D9C"/>
    <w:rsid w:val="00507967"/>
    <w:rsid w:val="00507DC6"/>
    <w:rsid w:val="00510737"/>
    <w:rsid w:val="00513350"/>
    <w:rsid w:val="00515FBC"/>
    <w:rsid w:val="005202BE"/>
    <w:rsid w:val="0052049D"/>
    <w:rsid w:val="005226A5"/>
    <w:rsid w:val="00523338"/>
    <w:rsid w:val="005234A3"/>
    <w:rsid w:val="00526899"/>
    <w:rsid w:val="0053067D"/>
    <w:rsid w:val="00531486"/>
    <w:rsid w:val="00531DA2"/>
    <w:rsid w:val="00532D31"/>
    <w:rsid w:val="00533CED"/>
    <w:rsid w:val="00536953"/>
    <w:rsid w:val="00536E8A"/>
    <w:rsid w:val="00537201"/>
    <w:rsid w:val="005376D0"/>
    <w:rsid w:val="00540085"/>
    <w:rsid w:val="0054109F"/>
    <w:rsid w:val="00547108"/>
    <w:rsid w:val="005477B7"/>
    <w:rsid w:val="005478DF"/>
    <w:rsid w:val="00551451"/>
    <w:rsid w:val="00551548"/>
    <w:rsid w:val="00556F1D"/>
    <w:rsid w:val="0056026C"/>
    <w:rsid w:val="00560E76"/>
    <w:rsid w:val="00561A78"/>
    <w:rsid w:val="00561B5C"/>
    <w:rsid w:val="00564BA1"/>
    <w:rsid w:val="0056721B"/>
    <w:rsid w:val="00570557"/>
    <w:rsid w:val="00570D11"/>
    <w:rsid w:val="00571BD1"/>
    <w:rsid w:val="00573C1E"/>
    <w:rsid w:val="00574EC6"/>
    <w:rsid w:val="0057638C"/>
    <w:rsid w:val="0057695F"/>
    <w:rsid w:val="0057784A"/>
    <w:rsid w:val="00585199"/>
    <w:rsid w:val="00585E2B"/>
    <w:rsid w:val="0059034C"/>
    <w:rsid w:val="0059178A"/>
    <w:rsid w:val="005926F7"/>
    <w:rsid w:val="00594503"/>
    <w:rsid w:val="0059478C"/>
    <w:rsid w:val="00595447"/>
    <w:rsid w:val="00597667"/>
    <w:rsid w:val="005A0F72"/>
    <w:rsid w:val="005A3099"/>
    <w:rsid w:val="005A32DE"/>
    <w:rsid w:val="005A4045"/>
    <w:rsid w:val="005A6B24"/>
    <w:rsid w:val="005A7689"/>
    <w:rsid w:val="005A7B0D"/>
    <w:rsid w:val="005A7EF6"/>
    <w:rsid w:val="005B0CEC"/>
    <w:rsid w:val="005B26BE"/>
    <w:rsid w:val="005B29AC"/>
    <w:rsid w:val="005B3DBD"/>
    <w:rsid w:val="005B6AD6"/>
    <w:rsid w:val="005C0790"/>
    <w:rsid w:val="005C09C7"/>
    <w:rsid w:val="005C1131"/>
    <w:rsid w:val="005C1409"/>
    <w:rsid w:val="005C24B3"/>
    <w:rsid w:val="005C4DC5"/>
    <w:rsid w:val="005C5F8B"/>
    <w:rsid w:val="005C68BB"/>
    <w:rsid w:val="005D3A11"/>
    <w:rsid w:val="005D3EC8"/>
    <w:rsid w:val="005D490A"/>
    <w:rsid w:val="005D6C85"/>
    <w:rsid w:val="005D761F"/>
    <w:rsid w:val="005D7EC0"/>
    <w:rsid w:val="005E0AD1"/>
    <w:rsid w:val="005E0E6E"/>
    <w:rsid w:val="005E1C82"/>
    <w:rsid w:val="005E3B3C"/>
    <w:rsid w:val="005E4DE0"/>
    <w:rsid w:val="005E5A1B"/>
    <w:rsid w:val="005E5D10"/>
    <w:rsid w:val="005E77D9"/>
    <w:rsid w:val="005F1306"/>
    <w:rsid w:val="005F2694"/>
    <w:rsid w:val="005F273C"/>
    <w:rsid w:val="005F374B"/>
    <w:rsid w:val="005F57AF"/>
    <w:rsid w:val="005F5B3E"/>
    <w:rsid w:val="005F66BB"/>
    <w:rsid w:val="005F7528"/>
    <w:rsid w:val="00604790"/>
    <w:rsid w:val="006049C8"/>
    <w:rsid w:val="00613B91"/>
    <w:rsid w:val="006142A0"/>
    <w:rsid w:val="00615342"/>
    <w:rsid w:val="00617D10"/>
    <w:rsid w:val="00620D2F"/>
    <w:rsid w:val="0062105D"/>
    <w:rsid w:val="00621309"/>
    <w:rsid w:val="00622A7B"/>
    <w:rsid w:val="00623727"/>
    <w:rsid w:val="006245F2"/>
    <w:rsid w:val="00633CFE"/>
    <w:rsid w:val="00635B74"/>
    <w:rsid w:val="006368C9"/>
    <w:rsid w:val="00636940"/>
    <w:rsid w:val="00641660"/>
    <w:rsid w:val="0064189F"/>
    <w:rsid w:val="00641C0D"/>
    <w:rsid w:val="0064305F"/>
    <w:rsid w:val="006451FB"/>
    <w:rsid w:val="00645432"/>
    <w:rsid w:val="006468DC"/>
    <w:rsid w:val="0065041B"/>
    <w:rsid w:val="006505AB"/>
    <w:rsid w:val="00650F1A"/>
    <w:rsid w:val="00651939"/>
    <w:rsid w:val="0065237A"/>
    <w:rsid w:val="006530AF"/>
    <w:rsid w:val="0065381E"/>
    <w:rsid w:val="00655527"/>
    <w:rsid w:val="00655787"/>
    <w:rsid w:val="00655E36"/>
    <w:rsid w:val="006563C4"/>
    <w:rsid w:val="00660BA1"/>
    <w:rsid w:val="00661206"/>
    <w:rsid w:val="00662127"/>
    <w:rsid w:val="006659A1"/>
    <w:rsid w:val="00665CB9"/>
    <w:rsid w:val="00673FA8"/>
    <w:rsid w:val="006742B7"/>
    <w:rsid w:val="00676DB9"/>
    <w:rsid w:val="00677109"/>
    <w:rsid w:val="00684A66"/>
    <w:rsid w:val="00686D59"/>
    <w:rsid w:val="006936DC"/>
    <w:rsid w:val="00693811"/>
    <w:rsid w:val="00694880"/>
    <w:rsid w:val="00694E97"/>
    <w:rsid w:val="0069506C"/>
    <w:rsid w:val="00695318"/>
    <w:rsid w:val="0069653A"/>
    <w:rsid w:val="006971B2"/>
    <w:rsid w:val="0069761D"/>
    <w:rsid w:val="00697B04"/>
    <w:rsid w:val="00697D09"/>
    <w:rsid w:val="006A6267"/>
    <w:rsid w:val="006A6D5B"/>
    <w:rsid w:val="006A6E81"/>
    <w:rsid w:val="006A72FF"/>
    <w:rsid w:val="006B0214"/>
    <w:rsid w:val="006B2241"/>
    <w:rsid w:val="006B292F"/>
    <w:rsid w:val="006B3D0F"/>
    <w:rsid w:val="006C08C3"/>
    <w:rsid w:val="006C2617"/>
    <w:rsid w:val="006C3182"/>
    <w:rsid w:val="006C389F"/>
    <w:rsid w:val="006C50E6"/>
    <w:rsid w:val="006C75F4"/>
    <w:rsid w:val="006C7C8F"/>
    <w:rsid w:val="006D2C65"/>
    <w:rsid w:val="006D34C0"/>
    <w:rsid w:val="006D3D24"/>
    <w:rsid w:val="006D7AE4"/>
    <w:rsid w:val="006D7B72"/>
    <w:rsid w:val="006E0F6B"/>
    <w:rsid w:val="006E1AFB"/>
    <w:rsid w:val="006E4633"/>
    <w:rsid w:val="006E4BE9"/>
    <w:rsid w:val="006E562B"/>
    <w:rsid w:val="006E6379"/>
    <w:rsid w:val="006E724E"/>
    <w:rsid w:val="006E7B3F"/>
    <w:rsid w:val="006F1178"/>
    <w:rsid w:val="006F1EE3"/>
    <w:rsid w:val="006F41D5"/>
    <w:rsid w:val="006F7B17"/>
    <w:rsid w:val="007024A3"/>
    <w:rsid w:val="007054C3"/>
    <w:rsid w:val="00706F2C"/>
    <w:rsid w:val="00710235"/>
    <w:rsid w:val="0071069B"/>
    <w:rsid w:val="007107B4"/>
    <w:rsid w:val="00710DF6"/>
    <w:rsid w:val="00711B78"/>
    <w:rsid w:val="00711E55"/>
    <w:rsid w:val="00716F47"/>
    <w:rsid w:val="007211D3"/>
    <w:rsid w:val="00721662"/>
    <w:rsid w:val="00721AFD"/>
    <w:rsid w:val="0072369D"/>
    <w:rsid w:val="0072409E"/>
    <w:rsid w:val="0072484E"/>
    <w:rsid w:val="00725AC8"/>
    <w:rsid w:val="007262FA"/>
    <w:rsid w:val="00727992"/>
    <w:rsid w:val="00732586"/>
    <w:rsid w:val="00733DA0"/>
    <w:rsid w:val="00734749"/>
    <w:rsid w:val="00736A51"/>
    <w:rsid w:val="00736B8E"/>
    <w:rsid w:val="0074234D"/>
    <w:rsid w:val="00744138"/>
    <w:rsid w:val="0074483F"/>
    <w:rsid w:val="00744A17"/>
    <w:rsid w:val="00744A2C"/>
    <w:rsid w:val="00745547"/>
    <w:rsid w:val="007458DE"/>
    <w:rsid w:val="00746FBE"/>
    <w:rsid w:val="00753BE3"/>
    <w:rsid w:val="00757645"/>
    <w:rsid w:val="00757A52"/>
    <w:rsid w:val="00760985"/>
    <w:rsid w:val="00761DCF"/>
    <w:rsid w:val="0076236D"/>
    <w:rsid w:val="00762621"/>
    <w:rsid w:val="00762D18"/>
    <w:rsid w:val="00763664"/>
    <w:rsid w:val="00767B10"/>
    <w:rsid w:val="00770DC3"/>
    <w:rsid w:val="007719B8"/>
    <w:rsid w:val="00773518"/>
    <w:rsid w:val="00773DF1"/>
    <w:rsid w:val="00774622"/>
    <w:rsid w:val="0077621E"/>
    <w:rsid w:val="0077676A"/>
    <w:rsid w:val="00777469"/>
    <w:rsid w:val="00780863"/>
    <w:rsid w:val="00781013"/>
    <w:rsid w:val="007813BB"/>
    <w:rsid w:val="0078269B"/>
    <w:rsid w:val="00782B4B"/>
    <w:rsid w:val="00786BBC"/>
    <w:rsid w:val="00786C66"/>
    <w:rsid w:val="00787B88"/>
    <w:rsid w:val="0079185E"/>
    <w:rsid w:val="0079208B"/>
    <w:rsid w:val="00792D2E"/>
    <w:rsid w:val="00792D64"/>
    <w:rsid w:val="00793B56"/>
    <w:rsid w:val="00794A62"/>
    <w:rsid w:val="0079648E"/>
    <w:rsid w:val="00796642"/>
    <w:rsid w:val="00796A4C"/>
    <w:rsid w:val="007A01CA"/>
    <w:rsid w:val="007A17D2"/>
    <w:rsid w:val="007A1A48"/>
    <w:rsid w:val="007A2023"/>
    <w:rsid w:val="007A4261"/>
    <w:rsid w:val="007A44D4"/>
    <w:rsid w:val="007A4A37"/>
    <w:rsid w:val="007A58BD"/>
    <w:rsid w:val="007A5C0F"/>
    <w:rsid w:val="007B0BBB"/>
    <w:rsid w:val="007B1191"/>
    <w:rsid w:val="007B5A02"/>
    <w:rsid w:val="007B61EB"/>
    <w:rsid w:val="007B6AF2"/>
    <w:rsid w:val="007B76E5"/>
    <w:rsid w:val="007B7BDA"/>
    <w:rsid w:val="007C110D"/>
    <w:rsid w:val="007C1BFB"/>
    <w:rsid w:val="007C7818"/>
    <w:rsid w:val="007C7C68"/>
    <w:rsid w:val="007D1F42"/>
    <w:rsid w:val="007D2258"/>
    <w:rsid w:val="007D537D"/>
    <w:rsid w:val="007E03B9"/>
    <w:rsid w:val="007E0AC1"/>
    <w:rsid w:val="007E1650"/>
    <w:rsid w:val="007E1BF2"/>
    <w:rsid w:val="007E274F"/>
    <w:rsid w:val="007E6F66"/>
    <w:rsid w:val="007F0421"/>
    <w:rsid w:val="007F0F98"/>
    <w:rsid w:val="007F0FCA"/>
    <w:rsid w:val="007F3065"/>
    <w:rsid w:val="007F379B"/>
    <w:rsid w:val="00800DAC"/>
    <w:rsid w:val="00802EBB"/>
    <w:rsid w:val="008030D4"/>
    <w:rsid w:val="00803F5A"/>
    <w:rsid w:val="00805B85"/>
    <w:rsid w:val="0080601A"/>
    <w:rsid w:val="0081039A"/>
    <w:rsid w:val="00810410"/>
    <w:rsid w:val="00812EC2"/>
    <w:rsid w:val="0081412E"/>
    <w:rsid w:val="00814A77"/>
    <w:rsid w:val="00815E00"/>
    <w:rsid w:val="008165F7"/>
    <w:rsid w:val="0082174D"/>
    <w:rsid w:val="00821D18"/>
    <w:rsid w:val="0082394D"/>
    <w:rsid w:val="00823D14"/>
    <w:rsid w:val="00824E1E"/>
    <w:rsid w:val="00825319"/>
    <w:rsid w:val="00826780"/>
    <w:rsid w:val="00826CCD"/>
    <w:rsid w:val="00830755"/>
    <w:rsid w:val="0083150A"/>
    <w:rsid w:val="0083242B"/>
    <w:rsid w:val="0083351C"/>
    <w:rsid w:val="00834B63"/>
    <w:rsid w:val="00835CEF"/>
    <w:rsid w:val="00835E5E"/>
    <w:rsid w:val="008373DD"/>
    <w:rsid w:val="008374A1"/>
    <w:rsid w:val="00840C32"/>
    <w:rsid w:val="00847962"/>
    <w:rsid w:val="008535F8"/>
    <w:rsid w:val="008555E5"/>
    <w:rsid w:val="008567C7"/>
    <w:rsid w:val="00856857"/>
    <w:rsid w:val="008571C1"/>
    <w:rsid w:val="00861DE0"/>
    <w:rsid w:val="00862A76"/>
    <w:rsid w:val="00862D62"/>
    <w:rsid w:val="00877A75"/>
    <w:rsid w:val="00877B8B"/>
    <w:rsid w:val="008809CD"/>
    <w:rsid w:val="00881EF4"/>
    <w:rsid w:val="00883B2B"/>
    <w:rsid w:val="00884947"/>
    <w:rsid w:val="00887780"/>
    <w:rsid w:val="00887EFC"/>
    <w:rsid w:val="00890CBF"/>
    <w:rsid w:val="00891B54"/>
    <w:rsid w:val="00892471"/>
    <w:rsid w:val="00892953"/>
    <w:rsid w:val="00893B5F"/>
    <w:rsid w:val="00894277"/>
    <w:rsid w:val="00894FB4"/>
    <w:rsid w:val="00896664"/>
    <w:rsid w:val="00897901"/>
    <w:rsid w:val="008A2200"/>
    <w:rsid w:val="008A2879"/>
    <w:rsid w:val="008A4631"/>
    <w:rsid w:val="008A469B"/>
    <w:rsid w:val="008A499F"/>
    <w:rsid w:val="008A4E5C"/>
    <w:rsid w:val="008B26D4"/>
    <w:rsid w:val="008B2A86"/>
    <w:rsid w:val="008B31E4"/>
    <w:rsid w:val="008B49EB"/>
    <w:rsid w:val="008B4A73"/>
    <w:rsid w:val="008B4DC6"/>
    <w:rsid w:val="008B6527"/>
    <w:rsid w:val="008B753F"/>
    <w:rsid w:val="008C0DB1"/>
    <w:rsid w:val="008C0EAA"/>
    <w:rsid w:val="008C14AD"/>
    <w:rsid w:val="008C1946"/>
    <w:rsid w:val="008C2DA8"/>
    <w:rsid w:val="008C45EB"/>
    <w:rsid w:val="008D1A22"/>
    <w:rsid w:val="008D1EB6"/>
    <w:rsid w:val="008D1EB9"/>
    <w:rsid w:val="008D219A"/>
    <w:rsid w:val="008D5373"/>
    <w:rsid w:val="008E01ED"/>
    <w:rsid w:val="008E0B24"/>
    <w:rsid w:val="008E1194"/>
    <w:rsid w:val="008E1F4F"/>
    <w:rsid w:val="008E24A6"/>
    <w:rsid w:val="008E3F26"/>
    <w:rsid w:val="008E6E9F"/>
    <w:rsid w:val="008E7AE0"/>
    <w:rsid w:val="008F0EB5"/>
    <w:rsid w:val="008F2AB8"/>
    <w:rsid w:val="008F2C9E"/>
    <w:rsid w:val="008F4AB6"/>
    <w:rsid w:val="008F5CB4"/>
    <w:rsid w:val="008F63BF"/>
    <w:rsid w:val="008F652C"/>
    <w:rsid w:val="008F6FFE"/>
    <w:rsid w:val="00900419"/>
    <w:rsid w:val="0090349D"/>
    <w:rsid w:val="00906687"/>
    <w:rsid w:val="00906A9C"/>
    <w:rsid w:val="00907330"/>
    <w:rsid w:val="009108BB"/>
    <w:rsid w:val="0091217E"/>
    <w:rsid w:val="00914B0C"/>
    <w:rsid w:val="00914E88"/>
    <w:rsid w:val="009157F7"/>
    <w:rsid w:val="00915D1C"/>
    <w:rsid w:val="00916EB8"/>
    <w:rsid w:val="00917FD0"/>
    <w:rsid w:val="0092061B"/>
    <w:rsid w:val="00921EA0"/>
    <w:rsid w:val="00922000"/>
    <w:rsid w:val="0092209A"/>
    <w:rsid w:val="009228A2"/>
    <w:rsid w:val="009230EB"/>
    <w:rsid w:val="00923291"/>
    <w:rsid w:val="0092361B"/>
    <w:rsid w:val="00923D02"/>
    <w:rsid w:val="009247CD"/>
    <w:rsid w:val="00925A78"/>
    <w:rsid w:val="009268F4"/>
    <w:rsid w:val="00926ADD"/>
    <w:rsid w:val="0092775A"/>
    <w:rsid w:val="00930591"/>
    <w:rsid w:val="00932C5A"/>
    <w:rsid w:val="0093433E"/>
    <w:rsid w:val="009344BC"/>
    <w:rsid w:val="00934DCF"/>
    <w:rsid w:val="00942236"/>
    <w:rsid w:val="009443B0"/>
    <w:rsid w:val="00944B05"/>
    <w:rsid w:val="00944FAF"/>
    <w:rsid w:val="00945043"/>
    <w:rsid w:val="0094567F"/>
    <w:rsid w:val="0094590F"/>
    <w:rsid w:val="00947639"/>
    <w:rsid w:val="00947F40"/>
    <w:rsid w:val="009502D7"/>
    <w:rsid w:val="00950DBB"/>
    <w:rsid w:val="00950EC6"/>
    <w:rsid w:val="00951037"/>
    <w:rsid w:val="009518CA"/>
    <w:rsid w:val="0095198D"/>
    <w:rsid w:val="009520DE"/>
    <w:rsid w:val="00953BEA"/>
    <w:rsid w:val="00954B36"/>
    <w:rsid w:val="009558E2"/>
    <w:rsid w:val="00955D61"/>
    <w:rsid w:val="00961CF6"/>
    <w:rsid w:val="00964685"/>
    <w:rsid w:val="009654FA"/>
    <w:rsid w:val="00966B1B"/>
    <w:rsid w:val="00967F51"/>
    <w:rsid w:val="009704C3"/>
    <w:rsid w:val="00971270"/>
    <w:rsid w:val="009713A0"/>
    <w:rsid w:val="00971528"/>
    <w:rsid w:val="00971BDA"/>
    <w:rsid w:val="0097221B"/>
    <w:rsid w:val="009836B8"/>
    <w:rsid w:val="009838D5"/>
    <w:rsid w:val="00986535"/>
    <w:rsid w:val="009915E3"/>
    <w:rsid w:val="009923AD"/>
    <w:rsid w:val="009923FF"/>
    <w:rsid w:val="00993C5A"/>
    <w:rsid w:val="009943A9"/>
    <w:rsid w:val="00994597"/>
    <w:rsid w:val="00997B98"/>
    <w:rsid w:val="009A0672"/>
    <w:rsid w:val="009A14E5"/>
    <w:rsid w:val="009A1644"/>
    <w:rsid w:val="009A25FB"/>
    <w:rsid w:val="009A3C86"/>
    <w:rsid w:val="009A5EC6"/>
    <w:rsid w:val="009B146E"/>
    <w:rsid w:val="009B17C3"/>
    <w:rsid w:val="009B1EF1"/>
    <w:rsid w:val="009B4948"/>
    <w:rsid w:val="009B50B8"/>
    <w:rsid w:val="009B5786"/>
    <w:rsid w:val="009B67D7"/>
    <w:rsid w:val="009C1228"/>
    <w:rsid w:val="009C206B"/>
    <w:rsid w:val="009C30B3"/>
    <w:rsid w:val="009C318C"/>
    <w:rsid w:val="009C4BF6"/>
    <w:rsid w:val="009C4E5E"/>
    <w:rsid w:val="009C5F6B"/>
    <w:rsid w:val="009C671F"/>
    <w:rsid w:val="009C67FC"/>
    <w:rsid w:val="009C68D5"/>
    <w:rsid w:val="009D09C8"/>
    <w:rsid w:val="009D2403"/>
    <w:rsid w:val="009D5471"/>
    <w:rsid w:val="009D59BE"/>
    <w:rsid w:val="009D6F5A"/>
    <w:rsid w:val="009D7C90"/>
    <w:rsid w:val="009E2555"/>
    <w:rsid w:val="009E28AB"/>
    <w:rsid w:val="009E3ACC"/>
    <w:rsid w:val="009E4563"/>
    <w:rsid w:val="009E5379"/>
    <w:rsid w:val="009F05FA"/>
    <w:rsid w:val="009F40D9"/>
    <w:rsid w:val="009F6185"/>
    <w:rsid w:val="009F630A"/>
    <w:rsid w:val="00A005B7"/>
    <w:rsid w:val="00A022C5"/>
    <w:rsid w:val="00A02C0C"/>
    <w:rsid w:val="00A032AC"/>
    <w:rsid w:val="00A03B15"/>
    <w:rsid w:val="00A03D3F"/>
    <w:rsid w:val="00A04123"/>
    <w:rsid w:val="00A0483C"/>
    <w:rsid w:val="00A04A4E"/>
    <w:rsid w:val="00A05CAC"/>
    <w:rsid w:val="00A0741E"/>
    <w:rsid w:val="00A10760"/>
    <w:rsid w:val="00A10A84"/>
    <w:rsid w:val="00A113D4"/>
    <w:rsid w:val="00A11E66"/>
    <w:rsid w:val="00A16787"/>
    <w:rsid w:val="00A20BE5"/>
    <w:rsid w:val="00A2196D"/>
    <w:rsid w:val="00A241A4"/>
    <w:rsid w:val="00A3075B"/>
    <w:rsid w:val="00A32EFC"/>
    <w:rsid w:val="00A3557A"/>
    <w:rsid w:val="00A37B3E"/>
    <w:rsid w:val="00A423F8"/>
    <w:rsid w:val="00A438DE"/>
    <w:rsid w:val="00A44119"/>
    <w:rsid w:val="00A447A2"/>
    <w:rsid w:val="00A4496D"/>
    <w:rsid w:val="00A47697"/>
    <w:rsid w:val="00A47867"/>
    <w:rsid w:val="00A47C8C"/>
    <w:rsid w:val="00A47CD4"/>
    <w:rsid w:val="00A51069"/>
    <w:rsid w:val="00A52382"/>
    <w:rsid w:val="00A54F42"/>
    <w:rsid w:val="00A54F9A"/>
    <w:rsid w:val="00A55461"/>
    <w:rsid w:val="00A57019"/>
    <w:rsid w:val="00A5702F"/>
    <w:rsid w:val="00A60006"/>
    <w:rsid w:val="00A60A8B"/>
    <w:rsid w:val="00A61145"/>
    <w:rsid w:val="00A62124"/>
    <w:rsid w:val="00A6238E"/>
    <w:rsid w:val="00A64218"/>
    <w:rsid w:val="00A64616"/>
    <w:rsid w:val="00A66010"/>
    <w:rsid w:val="00A6601D"/>
    <w:rsid w:val="00A666A3"/>
    <w:rsid w:val="00A706E7"/>
    <w:rsid w:val="00A70E24"/>
    <w:rsid w:val="00A7294E"/>
    <w:rsid w:val="00A760D7"/>
    <w:rsid w:val="00A823C7"/>
    <w:rsid w:val="00A8298C"/>
    <w:rsid w:val="00A83EE5"/>
    <w:rsid w:val="00A841D8"/>
    <w:rsid w:val="00A94011"/>
    <w:rsid w:val="00AA22B3"/>
    <w:rsid w:val="00AA2EDD"/>
    <w:rsid w:val="00AA5061"/>
    <w:rsid w:val="00AA56FA"/>
    <w:rsid w:val="00AA77DD"/>
    <w:rsid w:val="00AB07A4"/>
    <w:rsid w:val="00AB0F71"/>
    <w:rsid w:val="00AB2746"/>
    <w:rsid w:val="00AB2EA0"/>
    <w:rsid w:val="00AB3EB7"/>
    <w:rsid w:val="00AB41AE"/>
    <w:rsid w:val="00AB446F"/>
    <w:rsid w:val="00AB4709"/>
    <w:rsid w:val="00AB5369"/>
    <w:rsid w:val="00AB5660"/>
    <w:rsid w:val="00AB5D02"/>
    <w:rsid w:val="00AB5DB9"/>
    <w:rsid w:val="00AB6313"/>
    <w:rsid w:val="00AB6FEE"/>
    <w:rsid w:val="00AB7468"/>
    <w:rsid w:val="00AC008F"/>
    <w:rsid w:val="00AC0D8D"/>
    <w:rsid w:val="00AC65C8"/>
    <w:rsid w:val="00AC70D2"/>
    <w:rsid w:val="00AC77F7"/>
    <w:rsid w:val="00AD1346"/>
    <w:rsid w:val="00AD13D8"/>
    <w:rsid w:val="00AD3887"/>
    <w:rsid w:val="00AD46EF"/>
    <w:rsid w:val="00AD4F28"/>
    <w:rsid w:val="00AD7283"/>
    <w:rsid w:val="00AE1590"/>
    <w:rsid w:val="00AE24FC"/>
    <w:rsid w:val="00AF1A79"/>
    <w:rsid w:val="00AF6B6C"/>
    <w:rsid w:val="00AF7675"/>
    <w:rsid w:val="00B022F1"/>
    <w:rsid w:val="00B02DCA"/>
    <w:rsid w:val="00B03C0B"/>
    <w:rsid w:val="00B045C2"/>
    <w:rsid w:val="00B04D4A"/>
    <w:rsid w:val="00B100BF"/>
    <w:rsid w:val="00B139D2"/>
    <w:rsid w:val="00B161FE"/>
    <w:rsid w:val="00B21467"/>
    <w:rsid w:val="00B2191A"/>
    <w:rsid w:val="00B22BBD"/>
    <w:rsid w:val="00B231F4"/>
    <w:rsid w:val="00B24EEE"/>
    <w:rsid w:val="00B25510"/>
    <w:rsid w:val="00B258A3"/>
    <w:rsid w:val="00B26108"/>
    <w:rsid w:val="00B3272B"/>
    <w:rsid w:val="00B3561A"/>
    <w:rsid w:val="00B41243"/>
    <w:rsid w:val="00B42AC1"/>
    <w:rsid w:val="00B430B4"/>
    <w:rsid w:val="00B43DE5"/>
    <w:rsid w:val="00B46258"/>
    <w:rsid w:val="00B4683B"/>
    <w:rsid w:val="00B46E02"/>
    <w:rsid w:val="00B47F5A"/>
    <w:rsid w:val="00B51608"/>
    <w:rsid w:val="00B534DC"/>
    <w:rsid w:val="00B53881"/>
    <w:rsid w:val="00B55D6F"/>
    <w:rsid w:val="00B56350"/>
    <w:rsid w:val="00B56A8D"/>
    <w:rsid w:val="00B60D73"/>
    <w:rsid w:val="00B67AEB"/>
    <w:rsid w:val="00B67B06"/>
    <w:rsid w:val="00B7235A"/>
    <w:rsid w:val="00B73583"/>
    <w:rsid w:val="00B7708D"/>
    <w:rsid w:val="00B813DA"/>
    <w:rsid w:val="00B816AC"/>
    <w:rsid w:val="00B842E0"/>
    <w:rsid w:val="00B850AF"/>
    <w:rsid w:val="00B857AA"/>
    <w:rsid w:val="00B85F0D"/>
    <w:rsid w:val="00B87419"/>
    <w:rsid w:val="00B913D1"/>
    <w:rsid w:val="00B91F15"/>
    <w:rsid w:val="00B95F1B"/>
    <w:rsid w:val="00B96C37"/>
    <w:rsid w:val="00B96EA0"/>
    <w:rsid w:val="00BA0CB8"/>
    <w:rsid w:val="00BA17BB"/>
    <w:rsid w:val="00BA4B7A"/>
    <w:rsid w:val="00BA4E37"/>
    <w:rsid w:val="00BA5283"/>
    <w:rsid w:val="00BA5887"/>
    <w:rsid w:val="00BA6C67"/>
    <w:rsid w:val="00BA7D30"/>
    <w:rsid w:val="00BB0CDA"/>
    <w:rsid w:val="00BB3E0A"/>
    <w:rsid w:val="00BB547D"/>
    <w:rsid w:val="00BB78C8"/>
    <w:rsid w:val="00BC26F7"/>
    <w:rsid w:val="00BC2DAD"/>
    <w:rsid w:val="00BC3091"/>
    <w:rsid w:val="00BC37FC"/>
    <w:rsid w:val="00BC3B97"/>
    <w:rsid w:val="00BC5934"/>
    <w:rsid w:val="00BC6E89"/>
    <w:rsid w:val="00BC77FD"/>
    <w:rsid w:val="00BD07B0"/>
    <w:rsid w:val="00BD1B12"/>
    <w:rsid w:val="00BD2358"/>
    <w:rsid w:val="00BD47E1"/>
    <w:rsid w:val="00BE2105"/>
    <w:rsid w:val="00BE2E22"/>
    <w:rsid w:val="00BE59EB"/>
    <w:rsid w:val="00BE5B2D"/>
    <w:rsid w:val="00BE7055"/>
    <w:rsid w:val="00BF1901"/>
    <w:rsid w:val="00BF3AF2"/>
    <w:rsid w:val="00BF505B"/>
    <w:rsid w:val="00BF7692"/>
    <w:rsid w:val="00C01288"/>
    <w:rsid w:val="00C01881"/>
    <w:rsid w:val="00C0204B"/>
    <w:rsid w:val="00C0239D"/>
    <w:rsid w:val="00C02C8E"/>
    <w:rsid w:val="00C0751B"/>
    <w:rsid w:val="00C075AF"/>
    <w:rsid w:val="00C10057"/>
    <w:rsid w:val="00C120E3"/>
    <w:rsid w:val="00C14F53"/>
    <w:rsid w:val="00C15ADB"/>
    <w:rsid w:val="00C1607D"/>
    <w:rsid w:val="00C160C9"/>
    <w:rsid w:val="00C209AC"/>
    <w:rsid w:val="00C2245D"/>
    <w:rsid w:val="00C23A20"/>
    <w:rsid w:val="00C24EAD"/>
    <w:rsid w:val="00C26309"/>
    <w:rsid w:val="00C2639D"/>
    <w:rsid w:val="00C271F7"/>
    <w:rsid w:val="00C279EF"/>
    <w:rsid w:val="00C27A5A"/>
    <w:rsid w:val="00C300C3"/>
    <w:rsid w:val="00C3159D"/>
    <w:rsid w:val="00C34079"/>
    <w:rsid w:val="00C34277"/>
    <w:rsid w:val="00C34486"/>
    <w:rsid w:val="00C3633A"/>
    <w:rsid w:val="00C41AA8"/>
    <w:rsid w:val="00C434B6"/>
    <w:rsid w:val="00C43907"/>
    <w:rsid w:val="00C44F3D"/>
    <w:rsid w:val="00C47120"/>
    <w:rsid w:val="00C47189"/>
    <w:rsid w:val="00C47824"/>
    <w:rsid w:val="00C511EA"/>
    <w:rsid w:val="00C522BD"/>
    <w:rsid w:val="00C53AC0"/>
    <w:rsid w:val="00C554CD"/>
    <w:rsid w:val="00C56BBA"/>
    <w:rsid w:val="00C604C2"/>
    <w:rsid w:val="00C60DC4"/>
    <w:rsid w:val="00C6143F"/>
    <w:rsid w:val="00C61574"/>
    <w:rsid w:val="00C6355C"/>
    <w:rsid w:val="00C6767F"/>
    <w:rsid w:val="00C7008B"/>
    <w:rsid w:val="00C70824"/>
    <w:rsid w:val="00C73E25"/>
    <w:rsid w:val="00C76467"/>
    <w:rsid w:val="00C76CA3"/>
    <w:rsid w:val="00C809EE"/>
    <w:rsid w:val="00C823AE"/>
    <w:rsid w:val="00C83BEC"/>
    <w:rsid w:val="00C84FF9"/>
    <w:rsid w:val="00C8507C"/>
    <w:rsid w:val="00C85972"/>
    <w:rsid w:val="00C8744E"/>
    <w:rsid w:val="00C929C9"/>
    <w:rsid w:val="00C933FE"/>
    <w:rsid w:val="00C93987"/>
    <w:rsid w:val="00C97B69"/>
    <w:rsid w:val="00CA08FC"/>
    <w:rsid w:val="00CA3697"/>
    <w:rsid w:val="00CA61E1"/>
    <w:rsid w:val="00CA65A3"/>
    <w:rsid w:val="00CA67A2"/>
    <w:rsid w:val="00CB003E"/>
    <w:rsid w:val="00CB50A5"/>
    <w:rsid w:val="00CC14D8"/>
    <w:rsid w:val="00CC25E7"/>
    <w:rsid w:val="00CC326D"/>
    <w:rsid w:val="00CC439D"/>
    <w:rsid w:val="00CC639E"/>
    <w:rsid w:val="00CC6CD2"/>
    <w:rsid w:val="00CC752B"/>
    <w:rsid w:val="00CD1B81"/>
    <w:rsid w:val="00CD4876"/>
    <w:rsid w:val="00CD5400"/>
    <w:rsid w:val="00CD5AAE"/>
    <w:rsid w:val="00CD6265"/>
    <w:rsid w:val="00CD694D"/>
    <w:rsid w:val="00CE090C"/>
    <w:rsid w:val="00CE0A43"/>
    <w:rsid w:val="00CE2AFF"/>
    <w:rsid w:val="00CE2CB9"/>
    <w:rsid w:val="00CE3DE9"/>
    <w:rsid w:val="00CE58E5"/>
    <w:rsid w:val="00CE6BEE"/>
    <w:rsid w:val="00CE71BD"/>
    <w:rsid w:val="00CE78A5"/>
    <w:rsid w:val="00CF0F16"/>
    <w:rsid w:val="00CF1B30"/>
    <w:rsid w:val="00CF1FDB"/>
    <w:rsid w:val="00CF23D7"/>
    <w:rsid w:val="00CF4496"/>
    <w:rsid w:val="00CF6D53"/>
    <w:rsid w:val="00D03366"/>
    <w:rsid w:val="00D14659"/>
    <w:rsid w:val="00D148ED"/>
    <w:rsid w:val="00D15BB7"/>
    <w:rsid w:val="00D16481"/>
    <w:rsid w:val="00D17302"/>
    <w:rsid w:val="00D22B0B"/>
    <w:rsid w:val="00D2516F"/>
    <w:rsid w:val="00D2635C"/>
    <w:rsid w:val="00D2737E"/>
    <w:rsid w:val="00D32B6D"/>
    <w:rsid w:val="00D3474C"/>
    <w:rsid w:val="00D355B8"/>
    <w:rsid w:val="00D35EF1"/>
    <w:rsid w:val="00D36970"/>
    <w:rsid w:val="00D420FA"/>
    <w:rsid w:val="00D44357"/>
    <w:rsid w:val="00D46427"/>
    <w:rsid w:val="00D47AE1"/>
    <w:rsid w:val="00D52B6F"/>
    <w:rsid w:val="00D54CF9"/>
    <w:rsid w:val="00D554CD"/>
    <w:rsid w:val="00D55B3F"/>
    <w:rsid w:val="00D55EF9"/>
    <w:rsid w:val="00D576C5"/>
    <w:rsid w:val="00D615A7"/>
    <w:rsid w:val="00D61D4C"/>
    <w:rsid w:val="00D62F29"/>
    <w:rsid w:val="00D63A74"/>
    <w:rsid w:val="00D6519A"/>
    <w:rsid w:val="00D669D2"/>
    <w:rsid w:val="00D66C95"/>
    <w:rsid w:val="00D67DDF"/>
    <w:rsid w:val="00D71393"/>
    <w:rsid w:val="00D722B8"/>
    <w:rsid w:val="00D7288D"/>
    <w:rsid w:val="00D74B4F"/>
    <w:rsid w:val="00D7578B"/>
    <w:rsid w:val="00D7596B"/>
    <w:rsid w:val="00D75B62"/>
    <w:rsid w:val="00D76072"/>
    <w:rsid w:val="00D768FD"/>
    <w:rsid w:val="00D77B7E"/>
    <w:rsid w:val="00D80FE7"/>
    <w:rsid w:val="00D81CE9"/>
    <w:rsid w:val="00D84829"/>
    <w:rsid w:val="00D85801"/>
    <w:rsid w:val="00D86ADA"/>
    <w:rsid w:val="00D87262"/>
    <w:rsid w:val="00D8799B"/>
    <w:rsid w:val="00D929DE"/>
    <w:rsid w:val="00D95113"/>
    <w:rsid w:val="00D9594F"/>
    <w:rsid w:val="00D95EF3"/>
    <w:rsid w:val="00D971B1"/>
    <w:rsid w:val="00DA389D"/>
    <w:rsid w:val="00DA3B84"/>
    <w:rsid w:val="00DA49B8"/>
    <w:rsid w:val="00DA6725"/>
    <w:rsid w:val="00DA6C15"/>
    <w:rsid w:val="00DA762D"/>
    <w:rsid w:val="00DB1EFA"/>
    <w:rsid w:val="00DB266C"/>
    <w:rsid w:val="00DB2EC9"/>
    <w:rsid w:val="00DB53BA"/>
    <w:rsid w:val="00DB647B"/>
    <w:rsid w:val="00DB7A46"/>
    <w:rsid w:val="00DC1D49"/>
    <w:rsid w:val="00DC2427"/>
    <w:rsid w:val="00DC28A9"/>
    <w:rsid w:val="00DC355A"/>
    <w:rsid w:val="00DC5590"/>
    <w:rsid w:val="00DC68F9"/>
    <w:rsid w:val="00DC6E1B"/>
    <w:rsid w:val="00DC7B0C"/>
    <w:rsid w:val="00DD0170"/>
    <w:rsid w:val="00DD0BA3"/>
    <w:rsid w:val="00DD21EF"/>
    <w:rsid w:val="00DD2340"/>
    <w:rsid w:val="00DD4908"/>
    <w:rsid w:val="00DD50BC"/>
    <w:rsid w:val="00DD540A"/>
    <w:rsid w:val="00DD6712"/>
    <w:rsid w:val="00DD7B61"/>
    <w:rsid w:val="00DE0D8D"/>
    <w:rsid w:val="00DE1409"/>
    <w:rsid w:val="00DE1E60"/>
    <w:rsid w:val="00DE4F50"/>
    <w:rsid w:val="00DE512A"/>
    <w:rsid w:val="00DE6B3B"/>
    <w:rsid w:val="00DE6F39"/>
    <w:rsid w:val="00DE6FBC"/>
    <w:rsid w:val="00DF0C8D"/>
    <w:rsid w:val="00DF0E79"/>
    <w:rsid w:val="00DF27B5"/>
    <w:rsid w:val="00DF424E"/>
    <w:rsid w:val="00DF5A38"/>
    <w:rsid w:val="00DF6A3B"/>
    <w:rsid w:val="00E04A4C"/>
    <w:rsid w:val="00E05D08"/>
    <w:rsid w:val="00E062CB"/>
    <w:rsid w:val="00E06840"/>
    <w:rsid w:val="00E07CBC"/>
    <w:rsid w:val="00E1057A"/>
    <w:rsid w:val="00E10DC9"/>
    <w:rsid w:val="00E10EB0"/>
    <w:rsid w:val="00E11399"/>
    <w:rsid w:val="00E12336"/>
    <w:rsid w:val="00E145AD"/>
    <w:rsid w:val="00E14601"/>
    <w:rsid w:val="00E16944"/>
    <w:rsid w:val="00E16A9B"/>
    <w:rsid w:val="00E2087A"/>
    <w:rsid w:val="00E23E01"/>
    <w:rsid w:val="00E2592C"/>
    <w:rsid w:val="00E25AD4"/>
    <w:rsid w:val="00E3251F"/>
    <w:rsid w:val="00E328F5"/>
    <w:rsid w:val="00E33BB5"/>
    <w:rsid w:val="00E33CAB"/>
    <w:rsid w:val="00E3551A"/>
    <w:rsid w:val="00E361F3"/>
    <w:rsid w:val="00E36598"/>
    <w:rsid w:val="00E36613"/>
    <w:rsid w:val="00E368B6"/>
    <w:rsid w:val="00E4156D"/>
    <w:rsid w:val="00E42AEA"/>
    <w:rsid w:val="00E43B65"/>
    <w:rsid w:val="00E45272"/>
    <w:rsid w:val="00E452EC"/>
    <w:rsid w:val="00E46317"/>
    <w:rsid w:val="00E4638B"/>
    <w:rsid w:val="00E47967"/>
    <w:rsid w:val="00E52804"/>
    <w:rsid w:val="00E538AD"/>
    <w:rsid w:val="00E53D67"/>
    <w:rsid w:val="00E54C82"/>
    <w:rsid w:val="00E56058"/>
    <w:rsid w:val="00E6114B"/>
    <w:rsid w:val="00E612FA"/>
    <w:rsid w:val="00E633AE"/>
    <w:rsid w:val="00E63498"/>
    <w:rsid w:val="00E730D6"/>
    <w:rsid w:val="00E735EE"/>
    <w:rsid w:val="00E73773"/>
    <w:rsid w:val="00E75080"/>
    <w:rsid w:val="00E804B1"/>
    <w:rsid w:val="00E80CB3"/>
    <w:rsid w:val="00E81586"/>
    <w:rsid w:val="00E862FC"/>
    <w:rsid w:val="00E915D9"/>
    <w:rsid w:val="00E91EFB"/>
    <w:rsid w:val="00E91F3E"/>
    <w:rsid w:val="00E94A7D"/>
    <w:rsid w:val="00E96951"/>
    <w:rsid w:val="00E979F9"/>
    <w:rsid w:val="00EA14AF"/>
    <w:rsid w:val="00EA2546"/>
    <w:rsid w:val="00EA478B"/>
    <w:rsid w:val="00EA4EF2"/>
    <w:rsid w:val="00EA7200"/>
    <w:rsid w:val="00EB0AE7"/>
    <w:rsid w:val="00EB0BBD"/>
    <w:rsid w:val="00EB164D"/>
    <w:rsid w:val="00EB3D34"/>
    <w:rsid w:val="00EB42C4"/>
    <w:rsid w:val="00EB48B8"/>
    <w:rsid w:val="00EB6CDF"/>
    <w:rsid w:val="00EB7A7F"/>
    <w:rsid w:val="00EC0BE4"/>
    <w:rsid w:val="00EC12A3"/>
    <w:rsid w:val="00EC1DFA"/>
    <w:rsid w:val="00EC2D32"/>
    <w:rsid w:val="00EC3714"/>
    <w:rsid w:val="00EC3E76"/>
    <w:rsid w:val="00EC4439"/>
    <w:rsid w:val="00EC4FD3"/>
    <w:rsid w:val="00ED4B8F"/>
    <w:rsid w:val="00ED539B"/>
    <w:rsid w:val="00ED67BF"/>
    <w:rsid w:val="00EE1081"/>
    <w:rsid w:val="00EE10CE"/>
    <w:rsid w:val="00EE1341"/>
    <w:rsid w:val="00EE19E6"/>
    <w:rsid w:val="00EE208B"/>
    <w:rsid w:val="00EE2AE2"/>
    <w:rsid w:val="00EE3D9E"/>
    <w:rsid w:val="00EE4ADA"/>
    <w:rsid w:val="00EE4B6A"/>
    <w:rsid w:val="00EE7802"/>
    <w:rsid w:val="00EF01DC"/>
    <w:rsid w:val="00EF0202"/>
    <w:rsid w:val="00EF061B"/>
    <w:rsid w:val="00EF45DF"/>
    <w:rsid w:val="00EF4F4C"/>
    <w:rsid w:val="00EF69D0"/>
    <w:rsid w:val="00F0014A"/>
    <w:rsid w:val="00F01C2D"/>
    <w:rsid w:val="00F05A98"/>
    <w:rsid w:val="00F100A5"/>
    <w:rsid w:val="00F120BB"/>
    <w:rsid w:val="00F13A31"/>
    <w:rsid w:val="00F13C60"/>
    <w:rsid w:val="00F16369"/>
    <w:rsid w:val="00F1652E"/>
    <w:rsid w:val="00F20C3B"/>
    <w:rsid w:val="00F22263"/>
    <w:rsid w:val="00F26D94"/>
    <w:rsid w:val="00F26EDB"/>
    <w:rsid w:val="00F27009"/>
    <w:rsid w:val="00F27EFB"/>
    <w:rsid w:val="00F3056F"/>
    <w:rsid w:val="00F30DA5"/>
    <w:rsid w:val="00F314FD"/>
    <w:rsid w:val="00F31C22"/>
    <w:rsid w:val="00F337E1"/>
    <w:rsid w:val="00F33A21"/>
    <w:rsid w:val="00F33EFF"/>
    <w:rsid w:val="00F347D3"/>
    <w:rsid w:val="00F34A31"/>
    <w:rsid w:val="00F3609A"/>
    <w:rsid w:val="00F40592"/>
    <w:rsid w:val="00F40B91"/>
    <w:rsid w:val="00F411E8"/>
    <w:rsid w:val="00F44473"/>
    <w:rsid w:val="00F46787"/>
    <w:rsid w:val="00F47514"/>
    <w:rsid w:val="00F475AE"/>
    <w:rsid w:val="00F47F72"/>
    <w:rsid w:val="00F500AE"/>
    <w:rsid w:val="00F51669"/>
    <w:rsid w:val="00F51677"/>
    <w:rsid w:val="00F5237C"/>
    <w:rsid w:val="00F53A21"/>
    <w:rsid w:val="00F54A2F"/>
    <w:rsid w:val="00F55BB5"/>
    <w:rsid w:val="00F57DF5"/>
    <w:rsid w:val="00F60200"/>
    <w:rsid w:val="00F60D66"/>
    <w:rsid w:val="00F61CB3"/>
    <w:rsid w:val="00F65C0D"/>
    <w:rsid w:val="00F66504"/>
    <w:rsid w:val="00F66ADA"/>
    <w:rsid w:val="00F671C9"/>
    <w:rsid w:val="00F67A4F"/>
    <w:rsid w:val="00F73B9D"/>
    <w:rsid w:val="00F764C7"/>
    <w:rsid w:val="00F77089"/>
    <w:rsid w:val="00F7780F"/>
    <w:rsid w:val="00F778F7"/>
    <w:rsid w:val="00F81B15"/>
    <w:rsid w:val="00F82029"/>
    <w:rsid w:val="00F833FE"/>
    <w:rsid w:val="00F846E1"/>
    <w:rsid w:val="00F87F0C"/>
    <w:rsid w:val="00F90805"/>
    <w:rsid w:val="00F92987"/>
    <w:rsid w:val="00F95698"/>
    <w:rsid w:val="00FA0640"/>
    <w:rsid w:val="00FA3274"/>
    <w:rsid w:val="00FA6CFA"/>
    <w:rsid w:val="00FB021B"/>
    <w:rsid w:val="00FB0489"/>
    <w:rsid w:val="00FB112E"/>
    <w:rsid w:val="00FB1423"/>
    <w:rsid w:val="00FB212F"/>
    <w:rsid w:val="00FB275A"/>
    <w:rsid w:val="00FB34B0"/>
    <w:rsid w:val="00FB3547"/>
    <w:rsid w:val="00FB57F7"/>
    <w:rsid w:val="00FB6E56"/>
    <w:rsid w:val="00FB7366"/>
    <w:rsid w:val="00FB76C0"/>
    <w:rsid w:val="00FB77EC"/>
    <w:rsid w:val="00FC0203"/>
    <w:rsid w:val="00FC4BEF"/>
    <w:rsid w:val="00FC5B94"/>
    <w:rsid w:val="00FC6664"/>
    <w:rsid w:val="00FD37C0"/>
    <w:rsid w:val="00FD3C2B"/>
    <w:rsid w:val="00FD44FA"/>
    <w:rsid w:val="00FD5C6E"/>
    <w:rsid w:val="00FD6391"/>
    <w:rsid w:val="00FD7760"/>
    <w:rsid w:val="00FD791C"/>
    <w:rsid w:val="00FE1ACC"/>
    <w:rsid w:val="00FE2EC4"/>
    <w:rsid w:val="00FE3DF7"/>
    <w:rsid w:val="00FE6240"/>
    <w:rsid w:val="00FE655F"/>
    <w:rsid w:val="00FE6A8D"/>
    <w:rsid w:val="00FE777B"/>
    <w:rsid w:val="00FE790F"/>
    <w:rsid w:val="00FF2E6B"/>
    <w:rsid w:val="00FF682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3E1B35"/>
  <w15:docId w15:val="{244CF34F-2C65-4BC5-A9D9-A4BF2388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597F"/>
  </w:style>
  <w:style w:type="paragraph" w:styleId="Heading1">
    <w:name w:val="heading 1"/>
    <w:basedOn w:val="Normal"/>
    <w:next w:val="Normal"/>
    <w:link w:val="Heading1Char"/>
    <w:uiPriority w:val="99"/>
    <w:qFormat/>
    <w:rsid w:val="008F6FFE"/>
    <w:pPr>
      <w:keepNext/>
      <w:keepLines/>
      <w:spacing w:before="480"/>
      <w:outlineLvl w:val="0"/>
    </w:pPr>
    <w:rPr>
      <w:rFonts w:ascii="Calibri" w:eastAsia="MS ????" w:hAnsi="Calibri" w:cs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024A3"/>
    <w:rPr>
      <w:rFonts w:ascii="Courier" w:hAnsi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024A3"/>
    <w:rPr>
      <w:rFonts w:ascii="Courier" w:hAnsi="Courier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C3AB7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67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A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AE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AE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E2AE2"/>
  </w:style>
  <w:style w:type="table" w:styleId="TableGrid">
    <w:name w:val="Table Grid"/>
    <w:basedOn w:val="TableNormal"/>
    <w:uiPriority w:val="59"/>
    <w:rsid w:val="005B2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185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8F6FFE"/>
    <w:rPr>
      <w:rFonts w:ascii="Calibri" w:eastAsia="MS ????" w:hAnsi="Calibri" w:cs="Times New Roman"/>
      <w:b/>
      <w:bCs/>
      <w:color w:val="365F91"/>
      <w:sz w:val="28"/>
      <w:szCs w:val="28"/>
    </w:rPr>
  </w:style>
  <w:style w:type="paragraph" w:styleId="EndnoteText">
    <w:name w:val="endnote text"/>
    <w:basedOn w:val="Normal"/>
    <w:link w:val="EndnoteTextChar"/>
    <w:uiPriority w:val="99"/>
    <w:unhideWhenUsed/>
    <w:rsid w:val="008F6FFE"/>
  </w:style>
  <w:style w:type="character" w:customStyle="1" w:styleId="EndnoteTextChar">
    <w:name w:val="Endnote Text Char"/>
    <w:basedOn w:val="DefaultParagraphFont"/>
    <w:link w:val="EndnoteText"/>
    <w:uiPriority w:val="99"/>
    <w:rsid w:val="008F6FFE"/>
  </w:style>
  <w:style w:type="character" w:styleId="EndnoteReference">
    <w:name w:val="endnote reference"/>
    <w:basedOn w:val="DefaultParagraphFont"/>
    <w:uiPriority w:val="99"/>
    <w:semiHidden/>
    <w:rsid w:val="008F6FF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28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2874"/>
  </w:style>
  <w:style w:type="paragraph" w:styleId="Footer">
    <w:name w:val="footer"/>
    <w:basedOn w:val="Normal"/>
    <w:link w:val="FooterChar"/>
    <w:uiPriority w:val="99"/>
    <w:unhideWhenUsed/>
    <w:rsid w:val="002128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2874"/>
  </w:style>
  <w:style w:type="paragraph" w:styleId="DocumentMap">
    <w:name w:val="Document Map"/>
    <w:basedOn w:val="Normal"/>
    <w:link w:val="DocumentMapChar"/>
    <w:uiPriority w:val="99"/>
    <w:semiHidden/>
    <w:unhideWhenUsed/>
    <w:rsid w:val="007E0AC1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E0AC1"/>
    <w:rPr>
      <w:rFonts w:ascii="Lucida Grande" w:hAnsi="Lucida Grande" w:cs="Lucida Grand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53D4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0E2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87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6986">
          <w:marLeft w:val="1080"/>
          <w:marRight w:val="0"/>
          <w:marTop w:val="78"/>
          <w:marBottom w:val="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5616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9983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5370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5610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2784">
          <w:marLeft w:val="0"/>
          <w:marRight w:val="0"/>
          <w:marTop w:val="78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3256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9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92080">
          <w:marLeft w:val="389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1533">
          <w:marLeft w:val="389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426AFF-AA6B-5846-B6FB-D9E42218C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Medicine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</dc:creator>
  <cp:lastModifiedBy>Curtiland Deville</cp:lastModifiedBy>
  <cp:revision>2</cp:revision>
  <cp:lastPrinted>2019-08-05T17:56:00Z</cp:lastPrinted>
  <dcterms:created xsi:type="dcterms:W3CDTF">2020-04-10T19:22:00Z</dcterms:created>
  <dcterms:modified xsi:type="dcterms:W3CDTF">2020-04-10T19:22:00Z</dcterms:modified>
</cp:coreProperties>
</file>